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3AE3" w14:textId="1D8B48A2" w:rsidR="000331A6" w:rsidRPr="00925E0B" w:rsidRDefault="000331A6">
      <w:pPr>
        <w:rPr>
          <w:b/>
          <w:sz w:val="28"/>
          <w:szCs w:val="28"/>
        </w:rPr>
      </w:pPr>
      <w:r w:rsidRPr="00925E0B">
        <w:rPr>
          <w:b/>
          <w:sz w:val="28"/>
          <w:szCs w:val="28"/>
        </w:rPr>
        <w:t>PI Name:</w:t>
      </w:r>
      <w:r w:rsidR="00F33D79">
        <w:rPr>
          <w:b/>
          <w:sz w:val="28"/>
          <w:szCs w:val="28"/>
        </w:rPr>
        <w:t xml:space="preserve"> </w:t>
      </w:r>
      <w:r w:rsidR="00DD2696">
        <w:rPr>
          <w:b/>
          <w:sz w:val="28"/>
          <w:szCs w:val="28"/>
        </w:rPr>
        <w:t>Michael Benton</w:t>
      </w:r>
    </w:p>
    <w:p w14:paraId="51315A05" w14:textId="191AF279" w:rsidR="000331A6" w:rsidRDefault="00760C9B">
      <w:r>
        <w:rPr>
          <w:b/>
          <w:sz w:val="28"/>
        </w:rPr>
        <w:t>Science</w:t>
      </w:r>
      <w:r w:rsidR="000331A6" w:rsidRPr="000331A6">
        <w:rPr>
          <w:b/>
          <w:sz w:val="28"/>
        </w:rPr>
        <w:t xml:space="preserve"> Education Title</w:t>
      </w:r>
      <w:r w:rsidR="000331A6">
        <w:t xml:space="preserve">: </w:t>
      </w:r>
      <w:r w:rsidR="0083066F">
        <w:t>Testing the Efficiency of Fins in a Finned-Tube Heat Exchanger</w:t>
      </w:r>
    </w:p>
    <w:p w14:paraId="6D574A61" w14:textId="6DC346C5" w:rsidR="000331A6" w:rsidRDefault="00C27D16">
      <w:r>
        <w:rPr>
          <w:b/>
          <w:sz w:val="28"/>
        </w:rPr>
        <w:t>Overview</w:t>
      </w:r>
    </w:p>
    <w:p w14:paraId="0D4B7ED3" w14:textId="03CA0712" w:rsidR="00FF22AB" w:rsidRPr="008F53B4" w:rsidRDefault="00FF22AB">
      <w:r>
        <w:rPr>
          <w:u w:val="single"/>
        </w:rPr>
        <w:t>Goal:</w:t>
      </w:r>
      <w:r w:rsidR="008F53B4">
        <w:t xml:space="preserve"> The goal for this experiment is to test the heat transfer efficiency of a finned-tube heat exchanger and compare it to the theoretical efficiency of a heat exchanger without fins.</w:t>
      </w:r>
    </w:p>
    <w:p w14:paraId="6295EE23" w14:textId="72509462" w:rsidR="00FF22AB" w:rsidRPr="00D125E2" w:rsidRDefault="00FF22AB">
      <w:r>
        <w:rPr>
          <w:u w:val="single"/>
        </w:rPr>
        <w:t>Comparable Technology:</w:t>
      </w:r>
      <w:r w:rsidR="00D125E2">
        <w:t xml:space="preserve"> Multiple classes of heat exchangers exist to fill different needs. </w:t>
      </w:r>
      <w:r w:rsidR="00C27D16">
        <w:t>Some of the most common types are shell and tube exchangers and plate exchangers</w:t>
      </w:r>
      <w:r w:rsidR="007F3A74">
        <w:rPr>
          <w:vertAlign w:val="superscript"/>
        </w:rPr>
        <w:t>1</w:t>
      </w:r>
      <w:r w:rsidR="00C27D16">
        <w:t xml:space="preserve">. </w:t>
      </w:r>
      <w:r w:rsidR="005B35F5">
        <w:t>Shell and tube heat exchangers use a system of tubes through which fluid flows</w:t>
      </w:r>
      <w:r w:rsidR="007F3A74">
        <w:rPr>
          <w:vertAlign w:val="superscript"/>
        </w:rPr>
        <w:t>1</w:t>
      </w:r>
      <w:r w:rsidR="005B35F5">
        <w:t>. One set of tubes contains the liquid to be cooled or heated, while the second set contains the liquid that will either absorb heat or transmit it</w:t>
      </w:r>
      <w:r w:rsidR="007F3A74">
        <w:rPr>
          <w:vertAlign w:val="superscript"/>
        </w:rPr>
        <w:t>1</w:t>
      </w:r>
      <w:r w:rsidR="005B35F5">
        <w:t>. Plate heat exchangers use a similar concept, in which plates are closely joined together with a small gap between each for liquid to flow</w:t>
      </w:r>
      <w:r w:rsidR="007F3A74">
        <w:rPr>
          <w:vertAlign w:val="superscript"/>
        </w:rPr>
        <w:t>1</w:t>
      </w:r>
      <w:r w:rsidR="005B35F5">
        <w:t>. The fluid flowing between the plates alternates between hot and cold so that heat will move into or out of the necessary streams</w:t>
      </w:r>
      <w:r w:rsidR="007F3A74">
        <w:rPr>
          <w:vertAlign w:val="superscript"/>
        </w:rPr>
        <w:t>1</w:t>
      </w:r>
      <w:r w:rsidR="005B35F5">
        <w:t>. These exchangers have large surface areas, so they are usually more efficient</w:t>
      </w:r>
      <w:r w:rsidR="007F3A74">
        <w:rPr>
          <w:vertAlign w:val="superscript"/>
        </w:rPr>
        <w:t>1</w:t>
      </w:r>
      <w:r w:rsidR="005B35F5">
        <w:t xml:space="preserve">. </w:t>
      </w:r>
    </w:p>
    <w:p w14:paraId="33CDDF81" w14:textId="05D82CA2" w:rsidR="00FF22AB" w:rsidRDefault="00FF22AB">
      <w:r>
        <w:rPr>
          <w:u w:val="single"/>
        </w:rPr>
        <w:t>Procedure:</w:t>
      </w:r>
      <w:r w:rsidR="00EE0EE6">
        <w:t xml:space="preserve"> </w:t>
      </w:r>
      <w:r w:rsidR="00EE0EE6" w:rsidRPr="00EE0EE6">
        <w:t>Experimental data wil</w:t>
      </w:r>
      <w:r w:rsidR="009B37A3">
        <w:t>l be measured for</w:t>
      </w:r>
      <w:r w:rsidR="00EE0EE6">
        <w:t xml:space="preserve"> three different</w:t>
      </w:r>
      <w:r w:rsidR="00EE0EE6" w:rsidRPr="00EE0EE6">
        <w:t xml:space="preserve"> flow rates of </w:t>
      </w:r>
      <w:r w:rsidR="00EE0EE6">
        <w:t>monoethylene glycol (</w:t>
      </w:r>
      <w:r w:rsidR="00EE0EE6" w:rsidRPr="00EE0EE6">
        <w:t>MEG</w:t>
      </w:r>
      <w:r w:rsidR="00EE0EE6">
        <w:t>) and two unique</w:t>
      </w:r>
      <w:r w:rsidR="00EE0EE6" w:rsidRPr="00EE0EE6">
        <w:t xml:space="preserve"> w</w:t>
      </w:r>
      <w:r w:rsidR="00EE0EE6">
        <w:t xml:space="preserve">ater flow rates for each MEG flow rate used. </w:t>
      </w:r>
      <w:r w:rsidR="00EE0EE6" w:rsidRPr="00F56480">
        <w:t>The Reynold’s number will be determined for flow with and without the fins and will be used to calculate the heat transfer coefficient</w:t>
      </w:r>
      <w:r w:rsidR="00EE0EE6" w:rsidRPr="00FD68F7">
        <w:t>, surface area, and fin efficiency for each unique trial run.</w:t>
      </w:r>
      <w:r w:rsidR="00F9034B">
        <w:t xml:space="preserve">  This data will be used to evaluate</w:t>
      </w:r>
      <w:r w:rsidR="00EE0EE6" w:rsidRPr="00EE0EE6">
        <w:t xml:space="preserve"> if turbulent flow is possible without the fins and under which </w:t>
      </w:r>
      <w:r w:rsidR="00F9034B">
        <w:t xml:space="preserve">set of trial </w:t>
      </w:r>
      <w:r w:rsidR="00EE0EE6" w:rsidRPr="00EE0EE6">
        <w:t>condition</w:t>
      </w:r>
      <w:r w:rsidR="00F9034B">
        <w:t>s the most</w:t>
      </w:r>
      <w:r w:rsidR="00EE0EE6" w:rsidRPr="00EE0EE6">
        <w:t xml:space="preserve"> heat transfer occurs.</w:t>
      </w:r>
    </w:p>
    <w:p w14:paraId="48CD5FE7" w14:textId="2D0BE712" w:rsidR="00B84DE8" w:rsidRDefault="00B84DE8" w:rsidP="00182CC8">
      <w:r>
        <w:rPr>
          <w:b/>
          <w:sz w:val="28"/>
          <w:szCs w:val="28"/>
        </w:rPr>
        <w:t xml:space="preserve">Principles </w:t>
      </w:r>
    </w:p>
    <w:p w14:paraId="423C6057" w14:textId="7B30A9E9" w:rsidR="00FD0294" w:rsidRDefault="00FD0294" w:rsidP="00FD0294">
      <w:pPr>
        <w:jc w:val="center"/>
        <w:rPr>
          <w:ins w:id="0" w:author="Mac C" w:date="2017-03-28T10:55:00Z"/>
        </w:rPr>
        <w:pPrChange w:id="1" w:author="Mac C" w:date="2017-03-28T10:54:00Z">
          <w:pPr/>
        </w:pPrChange>
      </w:pPr>
      <w:ins w:id="2" w:author="Mac C" w:date="2017-03-28T10:54:00Z">
        <w:r>
          <w:rPr>
            <w:noProof/>
          </w:rPr>
          <w:drawing>
            <wp:inline distT="0" distB="0" distL="0" distR="0" wp14:anchorId="159AEB55" wp14:editId="101E51D2">
              <wp:extent cx="5441950" cy="29781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1950" cy="2978150"/>
                      </a:xfrm>
                      <a:prstGeom prst="rect">
                        <a:avLst/>
                      </a:prstGeom>
                      <a:noFill/>
                      <a:ln>
                        <a:noFill/>
                      </a:ln>
                    </pic:spPr>
                  </pic:pic>
                </a:graphicData>
              </a:graphic>
            </wp:inline>
          </w:drawing>
        </w:r>
      </w:ins>
    </w:p>
    <w:p w14:paraId="5DCD869A" w14:textId="69403F77" w:rsidR="00216771" w:rsidRPr="00216771" w:rsidRDefault="00216771" w:rsidP="00216771">
      <w:pPr>
        <w:jc w:val="center"/>
        <w:rPr>
          <w:ins w:id="3" w:author="Mac C" w:date="2017-03-28T10:56:00Z"/>
          <w:b/>
        </w:rPr>
      </w:pPr>
      <w:ins w:id="4" w:author="Mac C" w:date="2017-03-28T10:55:00Z">
        <w:r>
          <w:rPr>
            <w:b/>
          </w:rPr>
          <w:t xml:space="preserve">Finned Tube Heat Exchanger: </w:t>
        </w:r>
      </w:ins>
      <w:ins w:id="5" w:author="Mac C" w:date="2017-03-28T10:56:00Z">
        <w:r w:rsidRPr="00216771">
          <w:rPr>
            <w:rPrChange w:id="6" w:author="Mac C" w:date="2017-03-28T10:56:00Z">
              <w:rPr>
                <w:b/>
              </w:rPr>
            </w:rPrChange>
          </w:rPr>
          <w:t>The labels in the figure are denote as: 1) MEG outlet temperature 2) water inlet temperature 3) MEG inlet temperature 4) water outlet temperature 5) water meter used to determine water flow rate through the exchanger 6) MEG</w:t>
        </w:r>
        <w:r>
          <w:rPr>
            <w:rPrChange w:id="7" w:author="Mac C" w:date="2017-03-28T10:56:00Z">
              <w:rPr/>
            </w:rPrChange>
          </w:rPr>
          <w:t xml:space="preserve"> accumulation </w:t>
        </w:r>
        <w:r>
          <w:t>sight glass/cylinder</w:t>
        </w:r>
        <w:r w:rsidRPr="00216771">
          <w:rPr>
            <w:rPrChange w:id="8" w:author="Mac C" w:date="2017-03-28T10:56:00Z">
              <w:rPr>
                <w:b/>
              </w:rPr>
            </w:rPrChange>
          </w:rPr>
          <w:t xml:space="preserve"> used to determine MEG flow rate.</w:t>
        </w:r>
      </w:ins>
    </w:p>
    <w:p w14:paraId="14F347FC" w14:textId="218AF99E" w:rsidR="00216771" w:rsidRDefault="00216771" w:rsidP="00FD0294">
      <w:pPr>
        <w:jc w:val="center"/>
        <w:rPr>
          <w:ins w:id="9" w:author="Mac C" w:date="2017-03-28T10:54:00Z"/>
        </w:rPr>
        <w:pPrChange w:id="10" w:author="Mac C" w:date="2017-03-28T10:54:00Z">
          <w:pPr/>
        </w:pPrChange>
      </w:pPr>
    </w:p>
    <w:p w14:paraId="0DB4490E" w14:textId="260C5598" w:rsidR="00042C66" w:rsidRDefault="003B2C82" w:rsidP="00863A2B">
      <w:r w:rsidRPr="003B2C82">
        <w:t>Heat exchangers</w:t>
      </w:r>
      <w:r w:rsidR="00662520">
        <w:t xml:space="preserve"> transfer heat to or from a process in order to heat</w:t>
      </w:r>
      <w:r>
        <w:t xml:space="preserve">. </w:t>
      </w:r>
      <w:r w:rsidRPr="003B2C82">
        <w:t xml:space="preserve">The </w:t>
      </w:r>
      <w:r w:rsidR="00662520">
        <w:t>exchangers use fluid species which flow</w:t>
      </w:r>
      <w:r w:rsidRPr="003B2C82">
        <w:t xml:space="preserve"> in a separate space from an opposing stream that is providing he</w:t>
      </w:r>
      <w:r w:rsidR="00662520">
        <w:t>at</w:t>
      </w:r>
      <w:r>
        <w:t xml:space="preserve">. </w:t>
      </w:r>
      <w:r w:rsidR="00A72AC0">
        <w:t>Fins can be added to the flow area to facilitate more heat transfer</w:t>
      </w:r>
      <w:r w:rsidRPr="003B2C82">
        <w:t xml:space="preserve">, </w:t>
      </w:r>
      <w:r w:rsidR="00A72AC0">
        <w:t>as they increase</w:t>
      </w:r>
      <w:r w:rsidRPr="003B2C82">
        <w:t xml:space="preserve"> the surface area av</w:t>
      </w:r>
      <w:r w:rsidR="00A72AC0">
        <w:t xml:space="preserve">ailable for </w:t>
      </w:r>
      <w:r>
        <w:t xml:space="preserve">transference. </w:t>
      </w:r>
      <w:r w:rsidR="001D17AE">
        <w:t xml:space="preserve">The added fins will </w:t>
      </w:r>
      <w:r w:rsidRPr="003B2C82">
        <w:t xml:space="preserve">decrease the area through which the species flows and provide more surfaces on which boundary layers can form, resulting in flow </w:t>
      </w:r>
      <w:r w:rsidR="001D17AE">
        <w:t>that is less turbulent</w:t>
      </w:r>
      <w:r>
        <w:t xml:space="preserve">. </w:t>
      </w:r>
      <w:r w:rsidRPr="003B2C82">
        <w:t>The less turbulent a flow, the large</w:t>
      </w:r>
      <w:r>
        <w:t xml:space="preserve">r boundary layer it will have. </w:t>
      </w:r>
      <w:r w:rsidRPr="003B2C82">
        <w:t>A boundary layer inhibits heat transfer, so with less turbulent flow less heat is transferred</w:t>
      </w:r>
      <w:r>
        <w:t>.</w:t>
      </w:r>
    </w:p>
    <w:p w14:paraId="66145652" w14:textId="3F37D351" w:rsidR="00863A2B" w:rsidRDefault="00EF59DE" w:rsidP="00863A2B">
      <w:r>
        <w:t>T</w:t>
      </w:r>
      <w:r w:rsidR="00863A2B" w:rsidRPr="00863A2B">
        <w:t xml:space="preserve">he </w:t>
      </w:r>
      <w:r>
        <w:t xml:space="preserve">relationship between the </w:t>
      </w:r>
      <w:r w:rsidR="00863A2B" w:rsidRPr="00863A2B">
        <w:t xml:space="preserve">area through which heat can flow and the heat </w:t>
      </w:r>
      <w:r>
        <w:t xml:space="preserve">transfer </w:t>
      </w:r>
      <w:ins w:id="11" w:author="Helene Kuhn" w:date="2017-03-24T10:29:00Z">
        <w:r w:rsidR="009F6789">
          <w:t xml:space="preserve"> </w:t>
        </w:r>
      </w:ins>
      <w:r>
        <w:t>coefficient is used</w:t>
      </w:r>
      <w:r w:rsidR="00863A2B" w:rsidRPr="00863A2B">
        <w:t xml:space="preserve"> in calculating the</w:t>
      </w:r>
      <w:r w:rsidR="00042C66">
        <w:t xml:space="preserve"> total heat transferred. This relationship is calculated through</w:t>
      </w:r>
      <w:r w:rsidR="00863A2B" w:rsidRPr="00863A2B">
        <w:t xml:space="preserve"> Equation 1:</w:t>
      </w:r>
    </w:p>
    <w:p w14:paraId="51675B60" w14:textId="422CA4B4" w:rsidR="00863A2B" w:rsidRDefault="00863A2B" w:rsidP="00863A2B">
      <w:pPr>
        <w:jc w:val="center"/>
      </w:pPr>
      <w:r>
        <w:t>“</w:t>
      </w:r>
      <w:r w:rsidRPr="006F6424">
        <w:rPr>
          <w:i/>
        </w:rPr>
        <w:t>q = h</w:t>
      </w:r>
      <w:r w:rsidR="006D6BAC" w:rsidRPr="006F6424">
        <w:rPr>
          <w:i/>
        </w:rPr>
        <w:t xml:space="preserve"> •</w:t>
      </w:r>
      <w:r w:rsidRPr="006F6424">
        <w:rPr>
          <w:i/>
        </w:rPr>
        <w:t xml:space="preserve"> A </w:t>
      </w:r>
      <w:r w:rsidR="006D6BAC" w:rsidRPr="006F6424">
        <w:rPr>
          <w:i/>
        </w:rPr>
        <w:t>•</w:t>
      </w:r>
      <w:r w:rsidRPr="006F6424">
        <w:rPr>
          <w:i/>
        </w:rPr>
        <w:t xml:space="preserve"> n</w:t>
      </w:r>
      <w:r w:rsidRPr="006F6424">
        <w:rPr>
          <w:i/>
          <w:vertAlign w:val="subscript"/>
        </w:rPr>
        <w:t>f</w:t>
      </w:r>
      <w:r w:rsidRPr="006F6424">
        <w:rPr>
          <w:i/>
        </w:rPr>
        <w:t xml:space="preserve"> </w:t>
      </w:r>
      <w:r w:rsidR="006D6BAC" w:rsidRPr="006F6424">
        <w:rPr>
          <w:i/>
        </w:rPr>
        <w:t xml:space="preserve">• </w:t>
      </w:r>
      <w:r w:rsidRPr="006F6424">
        <w:rPr>
          <w:i/>
        </w:rPr>
        <w:t>(T</w:t>
      </w:r>
      <w:r w:rsidRPr="006F6424">
        <w:rPr>
          <w:i/>
          <w:vertAlign w:val="subscript"/>
        </w:rPr>
        <w:t>bulk</w:t>
      </w:r>
      <w:r w:rsidRPr="006F6424">
        <w:rPr>
          <w:i/>
        </w:rPr>
        <w:t xml:space="preserve"> –T</w:t>
      </w:r>
      <w:r w:rsidRPr="006F6424">
        <w:rPr>
          <w:i/>
          <w:vertAlign w:val="subscript"/>
        </w:rPr>
        <w:t>surface</w:t>
      </w:r>
      <w:r w:rsidRPr="006F6424">
        <w:rPr>
          <w:i/>
        </w:rPr>
        <w:t>)</w:t>
      </w:r>
      <w:r>
        <w:t>”</w:t>
      </w:r>
    </w:p>
    <w:p w14:paraId="022902EF" w14:textId="77777777" w:rsidR="00BC66C9" w:rsidRDefault="00863A2B" w:rsidP="00863A2B">
      <w:pPr>
        <w:rPr>
          <w:ins w:id="12" w:author="Mac C" w:date="2017-03-09T17:51:00Z"/>
        </w:rPr>
      </w:pPr>
      <w:r w:rsidRPr="00863A2B">
        <w:t xml:space="preserve">where </w:t>
      </w:r>
      <w:r w:rsidR="006F6424" w:rsidRPr="006F6424">
        <w:rPr>
          <w:i/>
        </w:rPr>
        <w:t>q</w:t>
      </w:r>
      <w:r w:rsidRPr="00863A2B">
        <w:t xml:space="preserve"> is heat transferred (Btu), </w:t>
      </w:r>
      <w:r w:rsidR="006F6424" w:rsidRPr="006F6424">
        <w:rPr>
          <w:i/>
        </w:rPr>
        <w:t>h</w:t>
      </w:r>
      <w:r w:rsidRPr="00863A2B">
        <w:t xml:space="preserve"> is heat transfer coefficient, </w:t>
      </w:r>
      <w:r w:rsidR="006F6424" w:rsidRPr="006F6424">
        <w:rPr>
          <w:i/>
        </w:rPr>
        <w:t>A</w:t>
      </w:r>
      <w:r w:rsidRPr="00863A2B">
        <w:t xml:space="preserve"> is area throug</w:t>
      </w:r>
      <w:r w:rsidR="006F6424">
        <w:t>h which heat is transferred (ft</w:t>
      </w:r>
      <w:r w:rsidR="006F6424">
        <w:rPr>
          <w:vertAlign w:val="superscript"/>
        </w:rPr>
        <w:t>2</w:t>
      </w:r>
      <w:r w:rsidRPr="00863A2B">
        <w:t xml:space="preserve">), </w:t>
      </w:r>
      <w:r w:rsidR="006F6424" w:rsidRPr="006F6424">
        <w:rPr>
          <w:i/>
        </w:rPr>
        <w:t>n</w:t>
      </w:r>
      <w:r w:rsidR="006F6424" w:rsidRPr="006F6424">
        <w:rPr>
          <w:i/>
          <w:vertAlign w:val="subscript"/>
        </w:rPr>
        <w:t>f</w:t>
      </w:r>
      <w:r w:rsidR="006F6424" w:rsidRPr="006F6424">
        <w:t xml:space="preserve"> </w:t>
      </w:r>
      <w:r w:rsidR="006F6424">
        <w:t xml:space="preserve">is fin efficiency, and </w:t>
      </w:r>
      <w:r w:rsidR="006F6424" w:rsidRPr="006F6424">
        <w:rPr>
          <w:i/>
        </w:rPr>
        <w:t>T</w:t>
      </w:r>
      <w:r w:rsidR="006F6424" w:rsidRPr="006F6424">
        <w:rPr>
          <w:i/>
          <w:vertAlign w:val="subscript"/>
        </w:rPr>
        <w:t>bulk</w:t>
      </w:r>
      <w:r w:rsidR="006F6424">
        <w:t xml:space="preserve"> </w:t>
      </w:r>
      <w:r w:rsidRPr="006F6424">
        <w:t>and</w:t>
      </w:r>
      <w:r w:rsidRPr="00863A2B">
        <w:t xml:space="preserve"> </w:t>
      </w:r>
      <w:r w:rsidR="006F6424" w:rsidRPr="006F6424">
        <w:rPr>
          <w:i/>
        </w:rPr>
        <w:t>T</w:t>
      </w:r>
      <w:r w:rsidR="006F6424" w:rsidRPr="006F6424">
        <w:rPr>
          <w:i/>
          <w:vertAlign w:val="subscript"/>
        </w:rPr>
        <w:t>surface</w:t>
      </w:r>
      <w:r w:rsidRPr="00863A2B">
        <w:t xml:space="preserve"> are the temperatures of the bulk fluid flow and the temperature of the he</w:t>
      </w:r>
      <w:r w:rsidR="003B2C82">
        <w:t xml:space="preserve">at surface (°C), respectively. </w:t>
      </w:r>
    </w:p>
    <w:p w14:paraId="44882873" w14:textId="77777777" w:rsidR="00BC66C9" w:rsidRDefault="00BC66C9" w:rsidP="00863A2B">
      <w:pPr>
        <w:rPr>
          <w:ins w:id="13" w:author="Mac C" w:date="2017-03-09T17:51:00Z"/>
        </w:rPr>
      </w:pPr>
      <w:ins w:id="14" w:author="Mac C" w:date="2017-03-09T17:51:00Z">
        <w:r>
          <w:lastRenderedPageBreak/>
          <w:t xml:space="preserve">The Reynolds Number is used in order to calculate the heat transfer coefficient. </w:t>
        </w:r>
      </w:ins>
    </w:p>
    <w:p w14:paraId="32CD9D3F" w14:textId="47484F2F" w:rsidR="009B0105" w:rsidRDefault="00BC66C9" w:rsidP="009B0105">
      <w:pPr>
        <w:jc w:val="center"/>
        <w:rPr>
          <w:ins w:id="15" w:author="Mac C" w:date="2017-03-28T11:10:00Z"/>
        </w:rPr>
        <w:pPrChange w:id="16" w:author="Mac C" w:date="2017-03-28T11:10:00Z">
          <w:pPr/>
        </w:pPrChange>
      </w:pPr>
      <w:ins w:id="17" w:author="Mac C" w:date="2017-03-09T17:51:00Z">
        <w:r>
          <w:t>Re = V</w:t>
        </w:r>
      </w:ins>
      <w:ins w:id="18" w:author="Mac C" w:date="2017-03-09T17:52:00Z">
        <w:r>
          <w:t xml:space="preserve"> p (D</w:t>
        </w:r>
        <w:r w:rsidRPr="00BC66C9">
          <w:rPr>
            <w:vertAlign w:val="subscript"/>
          </w:rPr>
          <w:t>eq</w:t>
        </w:r>
        <w:r>
          <w:t>)/</w:t>
        </w:r>
      </w:ins>
      <w:ins w:id="19" w:author="Mac C" w:date="2017-03-09T17:53:00Z">
        <w:r>
          <w:t>µ</w:t>
        </w:r>
      </w:ins>
    </w:p>
    <w:p w14:paraId="1D5E1333" w14:textId="46833679" w:rsidR="00863A2B" w:rsidDel="00BC66C9" w:rsidRDefault="00863A2B">
      <w:pPr>
        <w:jc w:val="center"/>
        <w:rPr>
          <w:del w:id="20" w:author="Mac C" w:date="2017-03-09T17:50:00Z"/>
        </w:rPr>
        <w:pPrChange w:id="21" w:author="Mac C" w:date="2017-03-09T17:51:00Z">
          <w:pPr/>
        </w:pPrChange>
      </w:pPr>
      <w:del w:id="22" w:author="Mac C" w:date="2017-03-09T17:50:00Z">
        <w:r w:rsidRPr="00BC66C9" w:rsidDel="00BC66C9">
          <w:delText>The</w:delText>
        </w:r>
        <w:r w:rsidDel="00BC66C9">
          <w:delText xml:space="preserve"> heat transfer coefficient</w:delText>
        </w:r>
        <w:r w:rsidRPr="00863A2B" w:rsidDel="00BC66C9">
          <w:delText>, is calculated by Equation 2:</w:delText>
        </w:r>
      </w:del>
    </w:p>
    <w:p w14:paraId="38E85A23" w14:textId="77777777" w:rsidR="00335B29" w:rsidRDefault="00BC66C9" w:rsidP="00B16EC1">
      <w:pPr>
        <w:rPr>
          <w:ins w:id="23" w:author="Helene Kuhn" w:date="2017-03-24T11:43:00Z"/>
        </w:rPr>
      </w:pPr>
      <w:ins w:id="24" w:author="Mac C" w:date="2017-03-09T17:49:00Z">
        <w:r>
          <w:t xml:space="preserve">Where V is the velocity of MEG (ft/s), ρ is the density of the MEG (lbm/ft3), Deq is the equivalent of the channel (equal to the area perpendicular to flow divided by the wetted perimeter), and μ is the viscosity of MEG (lbm/ft ·s). </w:t>
        </w:r>
      </w:ins>
    </w:p>
    <w:p w14:paraId="53F4B8A3" w14:textId="44D6D618" w:rsidR="00BC66C9" w:rsidRDefault="00863A2B" w:rsidP="00B16EC1">
      <w:pPr>
        <w:rPr>
          <w:ins w:id="25" w:author="Mac C" w:date="2017-03-09T17:54:00Z"/>
        </w:rPr>
      </w:pPr>
      <w:del w:id="26" w:author="Mac C" w:date="2017-03-09T17:49:00Z">
        <w:r w:rsidDel="00BC66C9">
          <w:delText>“</w:delText>
        </w:r>
        <w:r w:rsidRPr="006F6424" w:rsidDel="00BC66C9">
          <w:rPr>
            <w:i/>
          </w:rPr>
          <w:delText xml:space="preserve">h = (k </w:delText>
        </w:r>
        <w:r w:rsidR="006D6BAC" w:rsidRPr="006F6424" w:rsidDel="00BC66C9">
          <w:rPr>
            <w:i/>
          </w:rPr>
          <w:delText>•</w:delText>
        </w:r>
        <w:r w:rsidRPr="006F6424" w:rsidDel="00BC66C9">
          <w:rPr>
            <w:i/>
          </w:rPr>
          <w:delText xml:space="preserve"> Nu</w:delText>
        </w:r>
        <w:r w:rsidRPr="006F6424" w:rsidDel="00BC66C9">
          <w:rPr>
            <w:i/>
            <w:vertAlign w:val="subscript"/>
          </w:rPr>
          <w:delText>D</w:delText>
        </w:r>
        <w:r w:rsidRPr="006F6424" w:rsidDel="00BC66C9">
          <w:rPr>
            <w:i/>
          </w:rPr>
          <w:delText>)/D</w:delText>
        </w:r>
        <w:r w:rsidDel="00BC66C9">
          <w:delText>”</w:delText>
        </w:r>
      </w:del>
      <w:ins w:id="27" w:author="Mac C" w:date="2017-03-09T17:53:00Z">
        <w:r w:rsidR="00BC66C9">
          <w:t>The heat transfer coefficient is calculate</w:t>
        </w:r>
      </w:ins>
      <w:ins w:id="28" w:author="Mac C" w:date="2017-03-09T17:54:00Z">
        <w:r w:rsidR="00BC66C9">
          <w:t>d</w:t>
        </w:r>
      </w:ins>
      <w:ins w:id="29" w:author="Mac C" w:date="2017-03-09T17:53:00Z">
        <w:r w:rsidR="00BC66C9">
          <w:t xml:space="preserve"> by</w:t>
        </w:r>
      </w:ins>
      <w:ins w:id="30" w:author="Mac C" w:date="2017-03-09T17:54:00Z">
        <w:r w:rsidR="00BC66C9">
          <w:t>:</w:t>
        </w:r>
      </w:ins>
    </w:p>
    <w:p w14:paraId="2833BE67" w14:textId="577EAFD4" w:rsidR="00BC66C9" w:rsidRDefault="00BC66C9" w:rsidP="00BC66C9">
      <w:pPr>
        <w:jc w:val="center"/>
        <w:rPr>
          <w:ins w:id="31" w:author="Mac C" w:date="2017-03-09T17:59:00Z"/>
        </w:rPr>
      </w:pPr>
      <w:ins w:id="32" w:author="Mac C" w:date="2017-03-09T17:54:00Z">
        <w:r>
          <w:t>h = 0.332(k/</w:t>
        </w:r>
      </w:ins>
      <w:ins w:id="33" w:author="Mac C" w:date="2017-03-09T17:55:00Z">
        <w:r>
          <w:t>x)</w:t>
        </w:r>
      </w:ins>
      <w:ins w:id="34" w:author="Mac C" w:date="2017-03-09T17:58:00Z">
        <w:r>
          <w:t>Re</w:t>
        </w:r>
        <w:r>
          <w:rPr>
            <w:vertAlign w:val="superscript"/>
          </w:rPr>
          <w:t>1/2</w:t>
        </w:r>
        <w:r>
          <w:t>Pr</w:t>
        </w:r>
        <w:r>
          <w:rPr>
            <w:vertAlign w:val="superscript"/>
          </w:rPr>
          <w:t>1/3</w:t>
        </w:r>
      </w:ins>
      <w:ins w:id="35" w:author="Mac C" w:date="2017-03-09T17:59:00Z">
        <w:r>
          <w:t xml:space="preserve">   and  Pr = µ</w:t>
        </w:r>
        <w:r w:rsidR="00E93B0F">
          <w:t xml:space="preserve"> Cp/k</w:t>
        </w:r>
      </w:ins>
    </w:p>
    <w:p w14:paraId="322C3647" w14:textId="3C12943E" w:rsidR="00E93B0F" w:rsidRDefault="00E93B0F" w:rsidP="00B16EC1">
      <w:pPr>
        <w:rPr>
          <w:ins w:id="36" w:author="Mac C" w:date="2017-03-28T11:10:00Z"/>
        </w:rPr>
      </w:pPr>
      <w:ins w:id="37" w:author="Mac C" w:date="2017-03-09T18:00:00Z">
        <w:r>
          <w:t>Where k is the conductance of the chemical through which heat is flowing (Btu/ft/F), Re is the Reynolds number, Pr is the Pra</w:t>
        </w:r>
      </w:ins>
      <w:ins w:id="38" w:author="Mac C" w:date="2017-03-09T18:01:00Z">
        <w:r>
          <w:t>n</w:t>
        </w:r>
      </w:ins>
      <w:ins w:id="39" w:author="Mac C" w:date="2017-03-09T18:00:00Z">
        <w:r>
          <w:t>dt</w:t>
        </w:r>
      </w:ins>
      <w:ins w:id="40" w:author="Mac C" w:date="2017-03-09T18:01:00Z">
        <w:r>
          <w:t>l</w:t>
        </w:r>
      </w:ins>
      <w:ins w:id="41" w:author="Mac C" w:date="2017-03-09T18:00:00Z">
        <w:r>
          <w:t xml:space="preserve"> number</w:t>
        </w:r>
      </w:ins>
      <w:ins w:id="42" w:author="Mac C" w:date="2017-03-09T18:01:00Z">
        <w:r>
          <w:t xml:space="preserve">, µ is the viscosity of MEG, </w:t>
        </w:r>
      </w:ins>
      <w:ins w:id="43" w:author="Mac C" w:date="2017-03-09T18:02:00Z">
        <w:r>
          <w:t xml:space="preserve">and </w:t>
        </w:r>
      </w:ins>
      <w:ins w:id="44" w:author="Mac C" w:date="2017-03-09T18:01:00Z">
        <w:r>
          <w:t>Cp is the capacity value for MEG.</w:t>
        </w:r>
      </w:ins>
    </w:p>
    <w:p w14:paraId="2FCDE405" w14:textId="7F9F9C76" w:rsidR="009B0105" w:rsidRDefault="009B0105" w:rsidP="00B16EC1">
      <w:pPr>
        <w:rPr>
          <w:ins w:id="45" w:author="Mac C" w:date="2017-03-28T11:10:00Z"/>
        </w:rPr>
      </w:pPr>
      <w:ins w:id="46" w:author="Mac C" w:date="2017-03-28T11:10:00Z">
        <w:r>
          <w:t>Fin efficiency is calculated as:</w:t>
        </w:r>
      </w:ins>
    </w:p>
    <w:p w14:paraId="1FF79C8E" w14:textId="3FD535DC" w:rsidR="009B0105" w:rsidRPr="009B0105" w:rsidRDefault="009B0105" w:rsidP="009B0105">
      <w:pPr>
        <w:jc w:val="center"/>
        <w:rPr>
          <w:ins w:id="47" w:author="Mac C" w:date="2017-03-09T17:53:00Z"/>
          <w:rFonts w:eastAsiaTheme="minorEastAsia"/>
          <w:rPrChange w:id="48" w:author="Mac C" w:date="2017-03-28T11:13:00Z">
            <w:rPr>
              <w:ins w:id="49" w:author="Mac C" w:date="2017-03-09T17:53:00Z"/>
            </w:rPr>
          </w:rPrChange>
        </w:rPr>
        <w:pPrChange w:id="50" w:author="Mac C" w:date="2017-03-28T11:13:00Z">
          <w:pPr/>
        </w:pPrChange>
      </w:pPr>
      <m:oMathPara>
        <m:oMath>
          <m:r>
            <w:ins w:id="51" w:author="Mac C" w:date="2017-03-28T11:11:00Z">
              <w:rPr>
                <w:rFonts w:ascii="Cambria Math" w:hAnsi="Cambria Math"/>
                <w:rPrChange w:id="52" w:author="Mac C" w:date="2017-03-28T11:13:00Z">
                  <w:rPr>
                    <w:rFonts w:ascii="Cambria Math" w:hAnsi="Cambria Math"/>
                  </w:rPr>
                </w:rPrChange>
              </w:rPr>
              <m:t>n</m:t>
            </w:ins>
          </m:r>
          <m:r>
            <w:ins w:id="53" w:author="Mac C" w:date="2017-03-28T11:11:00Z">
              <w:rPr>
                <w:rFonts w:ascii="Cambria Math" w:hAnsi="Cambria Math"/>
                <w:vertAlign w:val="subscript"/>
                <w:rPrChange w:id="54" w:author="Mac C" w:date="2017-03-28T11:13:00Z">
                  <w:rPr>
                    <w:rFonts w:ascii="Cambria Math" w:hAnsi="Cambria Math"/>
                    <w:vertAlign w:val="subscript"/>
                  </w:rPr>
                </w:rPrChange>
              </w:rPr>
              <m:t>f</m:t>
            </w:ins>
          </m:r>
          <m:r>
            <w:ins w:id="55" w:author="Mac C" w:date="2017-03-28T11:11:00Z">
              <w:rPr>
                <w:rFonts w:ascii="Cambria Math"/>
                <w:vertAlign w:val="subscript"/>
                <w:rPrChange w:id="56" w:author="Mac C" w:date="2017-03-28T11:13:00Z">
                  <w:rPr>
                    <w:rFonts w:ascii="Cambria Math"/>
                    <w:vertAlign w:val="subscript"/>
                  </w:rPr>
                </w:rPrChange>
              </w:rPr>
              <m:t xml:space="preserve">= </m:t>
            </w:ins>
          </m:r>
          <m:f>
            <m:fPr>
              <m:ctrlPr>
                <w:ins w:id="57" w:author="Mac C" w:date="2017-03-28T11:11:00Z">
                  <w:rPr>
                    <w:rFonts w:ascii="Cambria Math"/>
                    <w:i/>
                    <w:vertAlign w:val="subscript"/>
                    <w:rPrChange w:id="58" w:author="Mac C" w:date="2017-03-28T11:13:00Z">
                      <w:rPr>
                        <w:rFonts w:ascii="Cambria Math"/>
                        <w:i/>
                        <w:vertAlign w:val="subscript"/>
                      </w:rPr>
                    </w:rPrChange>
                  </w:rPr>
                </w:ins>
              </m:ctrlPr>
            </m:fPr>
            <m:num>
              <m:r>
                <m:rPr>
                  <m:sty m:val="p"/>
                </m:rPr>
                <w:rPr>
                  <w:rFonts w:ascii="Cambria Math"/>
                  <w:vertAlign w:val="subscript"/>
                  <w:rPrChange w:id="59" w:author="Mac C" w:date="2017-03-28T11:13:00Z">
                    <w:rPr>
                      <w:rFonts w:ascii="Cambria Math"/>
                      <w:vertAlign w:val="subscript"/>
                    </w:rPr>
                  </w:rPrChange>
                </w:rPr>
                <m:t>tanh</m:t>
              </m:r>
              <m:r>
                <m:rPr>
                  <m:sty m:val="p"/>
                </m:rPr>
                <w:rPr>
                  <w:rFonts w:ascii="Times New Roman" w:hAnsi="Times New Roman" w:cs="Times New Roman"/>
                  <w:vertAlign w:val="subscript"/>
                  <w:rPrChange w:id="60" w:author="Mac C" w:date="2017-03-28T11:13:00Z">
                    <w:rPr>
                      <w:rFonts w:ascii="Times New Roman" w:hAnsi="Times New Roman" w:cs="Times New Roman"/>
                      <w:vertAlign w:val="subscript"/>
                    </w:rPr>
                  </w:rPrChange>
                </w:rPr>
                <m:t>⁡</m:t>
              </m:r>
              <m:r>
                <w:ins w:id="61" w:author="Mac C" w:date="2017-03-28T11:12:00Z">
                  <w:rPr>
                    <w:rFonts w:ascii="Cambria Math"/>
                    <w:vertAlign w:val="subscript"/>
                    <w:rPrChange w:id="62" w:author="Mac C" w:date="2017-03-28T11:13:00Z">
                      <w:rPr>
                        <w:rFonts w:ascii="Cambria Math"/>
                        <w:vertAlign w:val="subscript"/>
                      </w:rPr>
                    </w:rPrChange>
                  </w:rPr>
                  <m:t>(</m:t>
                </w:ins>
              </m:r>
              <m:r>
                <w:ins w:id="63" w:author="Mac C" w:date="2017-03-28T11:12:00Z">
                  <m:rPr>
                    <m:sty m:val="p"/>
                  </m:rPr>
                  <w:rPr>
                    <w:rFonts w:ascii="Cambria Math" w:hAnsi="Cambria Math"/>
                    <w:rPrChange w:id="64" w:author="Mac C" w:date="2017-03-28T11:13:00Z">
                      <w:rPr>
                        <w:rFonts w:ascii="Cambria Math" w:hAnsi="Cambria Math"/>
                      </w:rPr>
                    </w:rPrChange>
                  </w:rPr>
                  <m:t>h</m:t>
                </w:ins>
              </m:r>
              <m:r>
                <w:ins w:id="65" w:author="Mac C" w:date="2017-03-28T11:12:00Z">
                  <m:rPr>
                    <m:sty m:val="p"/>
                  </m:rPr>
                  <w:rPr>
                    <w:rFonts w:ascii="Cambria Math"/>
                    <w:rPrChange w:id="66" w:author="Mac C" w:date="2017-03-28T11:13:00Z">
                      <w:rPr>
                        <w:rFonts w:ascii="Cambria Math"/>
                      </w:rPr>
                    </w:rPrChange>
                  </w:rPr>
                  <m:t>)</m:t>
                </w:ins>
              </m:r>
              <m:r>
                <w:del w:id="67" w:author="Mac C" w:date="2017-03-28T11:12:00Z">
                  <m:rPr>
                    <m:sty m:val="p"/>
                  </m:rPr>
                  <w:rPr>
                    <w:rFonts w:ascii="Times New Roman" w:hAnsi="Times New Roman" w:cs="Times New Roman"/>
                    <w:vertAlign w:val="subscript"/>
                    <w:rPrChange w:id="68" w:author="Mac C" w:date="2017-03-28T11:13:00Z">
                      <w:rPr>
                        <w:rFonts w:ascii="Times New Roman" w:hAnsi="Times New Roman" w:cs="Times New Roman"/>
                        <w:vertAlign w:val="subscript"/>
                      </w:rPr>
                    </w:rPrChange>
                  </w:rPr>
                  <m:t>⁡</m:t>
                </w:del>
              </m:r>
            </m:num>
            <m:den>
              <m:r>
                <w:ins w:id="69" w:author="Mac C" w:date="2017-03-28T11:12:00Z">
                  <m:rPr>
                    <m:sty m:val="p"/>
                  </m:rPr>
                  <w:rPr>
                    <w:rFonts w:ascii="Cambria Math" w:hAnsi="Cambria Math"/>
                    <w:rPrChange w:id="70" w:author="Mac C" w:date="2017-03-28T11:13:00Z">
                      <w:rPr>
                        <w:rFonts w:ascii="Cambria Math" w:hAnsi="Cambria Math"/>
                      </w:rPr>
                    </w:rPrChange>
                  </w:rPr>
                  <m:t>h</m:t>
                </w:ins>
              </m:r>
            </m:den>
          </m:f>
        </m:oMath>
      </m:oMathPara>
    </w:p>
    <w:p w14:paraId="09E4F3B8" w14:textId="3A28956B" w:rsidR="00467282" w:rsidRDefault="000331A6" w:rsidP="00182CC8">
      <w:commentRangeStart w:id="71"/>
      <w:commentRangeStart w:id="72"/>
      <w:commentRangeStart w:id="73"/>
      <w:r w:rsidRPr="00467282">
        <w:rPr>
          <w:b/>
          <w:sz w:val="28"/>
        </w:rPr>
        <w:t>Procedure</w:t>
      </w:r>
      <w:commentRangeEnd w:id="71"/>
      <w:r w:rsidR="00B16EC1">
        <w:rPr>
          <w:rStyle w:val="CommentReference"/>
        </w:rPr>
        <w:commentReference w:id="71"/>
      </w:r>
      <w:commentRangeEnd w:id="72"/>
      <w:r w:rsidR="004973C3">
        <w:rPr>
          <w:rStyle w:val="CommentReference"/>
        </w:rPr>
        <w:commentReference w:id="72"/>
      </w:r>
      <w:commentRangeEnd w:id="73"/>
      <w:r w:rsidR="00713D95">
        <w:rPr>
          <w:rStyle w:val="CommentReference"/>
        </w:rPr>
        <w:commentReference w:id="73"/>
      </w:r>
      <w:r w:rsidR="00467282" w:rsidRPr="00467282">
        <w:rPr>
          <w:sz w:val="28"/>
        </w:rPr>
        <w:t xml:space="preserve"> </w:t>
      </w:r>
    </w:p>
    <w:p w14:paraId="293ACD47" w14:textId="65B18DB7" w:rsidR="001B522F" w:rsidRDefault="001B522F" w:rsidP="007F3A74">
      <w:pPr>
        <w:pStyle w:val="ListParagraph"/>
        <w:numPr>
          <w:ilvl w:val="0"/>
          <w:numId w:val="1"/>
        </w:numPr>
        <w:contextualSpacing w:val="0"/>
        <w:rPr>
          <w:ins w:id="74" w:author="Mac C" w:date="2017-03-28T11:19:00Z"/>
        </w:rPr>
      </w:pPr>
      <w:ins w:id="75" w:author="Mac C" w:date="2017-03-28T11:19:00Z">
        <w:r>
          <w:t xml:space="preserve">Open the valve below the steam generator and drain any water inside. </w:t>
        </w:r>
      </w:ins>
    </w:p>
    <w:p w14:paraId="67969A97" w14:textId="6A47B7E0" w:rsidR="001B522F" w:rsidRDefault="001B522F" w:rsidP="007F3A74">
      <w:pPr>
        <w:pStyle w:val="ListParagraph"/>
        <w:numPr>
          <w:ilvl w:val="0"/>
          <w:numId w:val="1"/>
        </w:numPr>
        <w:contextualSpacing w:val="0"/>
        <w:rPr>
          <w:ins w:id="76" w:author="Mac C" w:date="2017-03-28T11:19:00Z"/>
        </w:rPr>
      </w:pPr>
      <w:ins w:id="77" w:author="Mac C" w:date="2017-03-28T11:19:00Z">
        <w:r>
          <w:t>Close the drain value and open the charge valve. Add 4 liters of water, then close the valve.</w:t>
        </w:r>
      </w:ins>
    </w:p>
    <w:p w14:paraId="5C65EA7C" w14:textId="7E160314" w:rsidR="001B522F" w:rsidRDefault="001B522F" w:rsidP="007F3A74">
      <w:pPr>
        <w:pStyle w:val="ListParagraph"/>
        <w:numPr>
          <w:ilvl w:val="0"/>
          <w:numId w:val="1"/>
        </w:numPr>
        <w:contextualSpacing w:val="0"/>
        <w:rPr>
          <w:ins w:id="78" w:author="Mac C" w:date="2017-03-28T11:19:00Z"/>
        </w:rPr>
      </w:pPr>
      <w:ins w:id="79" w:author="Mac C" w:date="2017-03-28T11:20:00Z">
        <w:r>
          <w:t>Start the unit, and allow 15 minutes to heat up. Wait for steam to begin forming.</w:t>
        </w:r>
      </w:ins>
      <w:bookmarkStart w:id="80" w:name="_GoBack"/>
      <w:bookmarkEnd w:id="80"/>
    </w:p>
    <w:p w14:paraId="71A71544" w14:textId="621DB878" w:rsidR="00501F9D" w:rsidRDefault="00501F9D" w:rsidP="007F3A74">
      <w:pPr>
        <w:pStyle w:val="ListParagraph"/>
        <w:numPr>
          <w:ilvl w:val="0"/>
          <w:numId w:val="1"/>
        </w:numPr>
        <w:contextualSpacing w:val="0"/>
        <w:rPr>
          <w:ins w:id="81" w:author="Mac C" w:date="2017-03-09T18:05:00Z"/>
        </w:rPr>
      </w:pPr>
      <w:ins w:id="82" w:author="Mac C" w:date="2017-03-09T18:04:00Z">
        <w:r>
          <w:t xml:space="preserve">Calculate the flow of water by </w:t>
        </w:r>
      </w:ins>
      <w:ins w:id="83" w:author="Mac C" w:date="2017-03-09T18:05:00Z">
        <w:r>
          <w:t>starting the stopwatch.</w:t>
        </w:r>
      </w:ins>
    </w:p>
    <w:p w14:paraId="31DB860E" w14:textId="77777777" w:rsidR="00501F9D" w:rsidRDefault="00501F9D" w:rsidP="007F3A74">
      <w:pPr>
        <w:pStyle w:val="ListParagraph"/>
        <w:numPr>
          <w:ilvl w:val="0"/>
          <w:numId w:val="1"/>
        </w:numPr>
        <w:contextualSpacing w:val="0"/>
        <w:rPr>
          <w:ins w:id="84" w:author="Mac C" w:date="2017-03-09T18:06:00Z"/>
        </w:rPr>
      </w:pPr>
      <w:ins w:id="85" w:author="Mac C" w:date="2017-03-09T18:05:00Z">
        <w:r>
          <w:t>Next, watch the gauge displaying the vol</w:t>
        </w:r>
      </w:ins>
      <w:ins w:id="86" w:author="Mac C" w:date="2017-03-09T18:06:00Z">
        <w:r>
          <w:t>ume of water.</w:t>
        </w:r>
      </w:ins>
    </w:p>
    <w:p w14:paraId="09D24703" w14:textId="77777777" w:rsidR="00501F9D" w:rsidRDefault="00501F9D" w:rsidP="007F3A74">
      <w:pPr>
        <w:pStyle w:val="ListParagraph"/>
        <w:numPr>
          <w:ilvl w:val="0"/>
          <w:numId w:val="1"/>
        </w:numPr>
        <w:contextualSpacing w:val="0"/>
        <w:rPr>
          <w:ins w:id="87" w:author="Mac C" w:date="2017-03-09T18:06:00Z"/>
        </w:rPr>
      </w:pPr>
      <w:ins w:id="88" w:author="Mac C" w:date="2017-03-09T18:06:00Z">
        <w:r>
          <w:t>Stop the watch at 30 seconds.</w:t>
        </w:r>
      </w:ins>
    </w:p>
    <w:p w14:paraId="04CA23D9" w14:textId="77777777" w:rsidR="00501F9D" w:rsidRDefault="00501F9D" w:rsidP="007F3A74">
      <w:pPr>
        <w:pStyle w:val="ListParagraph"/>
        <w:numPr>
          <w:ilvl w:val="0"/>
          <w:numId w:val="1"/>
        </w:numPr>
        <w:contextualSpacing w:val="0"/>
        <w:rPr>
          <w:ins w:id="89" w:author="Mac C" w:date="2017-03-09T18:06:00Z"/>
        </w:rPr>
      </w:pPr>
      <w:ins w:id="90" w:author="Mac C" w:date="2017-03-09T18:06:00Z">
        <w:r>
          <w:t>Observe the total volume of water from the gauge.</w:t>
        </w:r>
      </w:ins>
    </w:p>
    <w:p w14:paraId="3DB1EBF8" w14:textId="4A22080A" w:rsidR="00426C86" w:rsidRDefault="00501F9D" w:rsidP="007F3A74">
      <w:pPr>
        <w:pStyle w:val="ListParagraph"/>
        <w:numPr>
          <w:ilvl w:val="0"/>
          <w:numId w:val="1"/>
        </w:numPr>
        <w:contextualSpacing w:val="0"/>
      </w:pPr>
      <w:ins w:id="91" w:author="Mac C" w:date="2017-03-09T18:07:00Z">
        <w:r>
          <w:t>Divide the volume of water by the time to find the flow rate.</w:t>
        </w:r>
      </w:ins>
      <w:ins w:id="92" w:author="Mac C" w:date="2017-03-09T18:05:00Z">
        <w:r w:rsidDel="00501F9D">
          <w:t xml:space="preserve"> </w:t>
        </w:r>
      </w:ins>
    </w:p>
    <w:p w14:paraId="0A35C2BB" w14:textId="77777777" w:rsidR="004E0C68" w:rsidRDefault="0046061D" w:rsidP="007F3A74">
      <w:pPr>
        <w:pStyle w:val="ListParagraph"/>
        <w:numPr>
          <w:ilvl w:val="0"/>
          <w:numId w:val="1"/>
        </w:numPr>
        <w:contextualSpacing w:val="0"/>
        <w:rPr>
          <w:ins w:id="93" w:author="Mac C" w:date="2017-03-28T10:44:00Z"/>
        </w:rPr>
      </w:pPr>
      <w:r w:rsidRPr="0046061D">
        <w:t xml:space="preserve">Similarly, </w:t>
      </w:r>
      <w:r w:rsidR="00426C86">
        <w:t xml:space="preserve">calculate </w:t>
      </w:r>
      <w:r w:rsidRPr="0046061D">
        <w:t>flow rate of MEG using a stopwat</w:t>
      </w:r>
      <w:r w:rsidR="00426C86">
        <w:t xml:space="preserve">ch and a graduated sight </w:t>
      </w:r>
      <w:commentRangeStart w:id="94"/>
      <w:commentRangeStart w:id="95"/>
      <w:r w:rsidR="00426C86">
        <w:t>glass</w:t>
      </w:r>
      <w:commentRangeEnd w:id="94"/>
      <w:r w:rsidR="004973C3">
        <w:rPr>
          <w:rStyle w:val="CommentReference"/>
        </w:rPr>
        <w:commentReference w:id="94"/>
      </w:r>
      <w:commentRangeEnd w:id="95"/>
      <w:r w:rsidR="004E0C68">
        <w:rPr>
          <w:rStyle w:val="CommentReference"/>
        </w:rPr>
        <w:commentReference w:id="95"/>
      </w:r>
      <w:r w:rsidR="00426C86">
        <w:t>.</w:t>
      </w:r>
    </w:p>
    <w:p w14:paraId="0CB1871F" w14:textId="4639DD93" w:rsidR="00426C86" w:rsidRDefault="004E0C68" w:rsidP="007F3A74">
      <w:pPr>
        <w:pStyle w:val="ListParagraph"/>
        <w:numPr>
          <w:ilvl w:val="0"/>
          <w:numId w:val="1"/>
        </w:numPr>
        <w:contextualSpacing w:val="0"/>
      </w:pPr>
      <w:ins w:id="96" w:author="Mac C" w:date="2017-03-28T10:44:00Z">
        <w:r>
          <w:t>Observe the temperature from the thermocouples</w:t>
        </w:r>
      </w:ins>
      <w:ins w:id="97" w:author="Mac C" w:date="2017-03-28T10:48:00Z">
        <w:r w:rsidR="00585D56">
          <w:t xml:space="preserve"> after the 30 seconds have passed and flow rates have been calculated</w:t>
        </w:r>
      </w:ins>
      <w:ins w:id="98" w:author="Mac C" w:date="2017-03-28T10:44:00Z">
        <w:r>
          <w:t>, and record the values.</w:t>
        </w:r>
      </w:ins>
      <w:r w:rsidR="00426C86">
        <w:t xml:space="preserve"> </w:t>
      </w:r>
    </w:p>
    <w:p w14:paraId="49D1F8B8" w14:textId="022ABD53" w:rsidR="00426C86" w:rsidRDefault="00426C86" w:rsidP="007F3A74">
      <w:pPr>
        <w:pStyle w:val="ListParagraph"/>
        <w:numPr>
          <w:ilvl w:val="0"/>
          <w:numId w:val="1"/>
        </w:numPr>
        <w:contextualSpacing w:val="0"/>
      </w:pPr>
      <w:r>
        <w:t>Vary</w:t>
      </w:r>
      <w:r w:rsidR="0046061D" w:rsidRPr="0046061D">
        <w:t xml:space="preserve"> the flow rate of water between a high and low value and the flow rate of MEG between</w:t>
      </w:r>
      <w:r>
        <w:t xml:space="preserve"> a high, middle, and low value. </w:t>
      </w:r>
      <w:ins w:id="99" w:author="Mac C" w:date="2017-03-09T18:09:00Z">
        <w:r w:rsidR="00501F9D">
          <w:t xml:space="preserve">Previous experimenters used rates of 0.0439, 0.0881, and 0.1323 gal/sec </w:t>
        </w:r>
        <w:r w:rsidR="00D90210">
          <w:t xml:space="preserve">for the low, medium, and high rates, </w:t>
        </w:r>
        <w:commentRangeStart w:id="100"/>
        <w:r w:rsidR="00D90210">
          <w:t>respectively</w:t>
        </w:r>
      </w:ins>
      <w:commentRangeEnd w:id="100"/>
      <w:r w:rsidR="004973C3">
        <w:rPr>
          <w:rStyle w:val="CommentReference"/>
        </w:rPr>
        <w:commentReference w:id="100"/>
      </w:r>
      <w:ins w:id="101" w:author="Mac C" w:date="2017-03-09T18:09:00Z">
        <w:r w:rsidR="00D90210">
          <w:t>.</w:t>
        </w:r>
      </w:ins>
      <w:ins w:id="102" w:author="Mac C" w:date="2017-03-28T10:41:00Z">
        <w:r w:rsidR="00713D95">
          <w:t xml:space="preserve"> Each flow rate of water should </w:t>
        </w:r>
      </w:ins>
      <w:ins w:id="103" w:author="Mac C" w:date="2017-03-28T10:42:00Z">
        <w:r w:rsidR="004E0C68">
          <w:t>be used with each flow rate of MEG, totaling six unique runs.</w:t>
        </w:r>
      </w:ins>
    </w:p>
    <w:p w14:paraId="7C4E4D86" w14:textId="53CBA597" w:rsidR="00426C86" w:rsidRDefault="00426C86" w:rsidP="007F3A74">
      <w:pPr>
        <w:pStyle w:val="ListParagraph"/>
        <w:numPr>
          <w:ilvl w:val="0"/>
          <w:numId w:val="1"/>
        </w:numPr>
        <w:contextualSpacing w:val="0"/>
      </w:pPr>
      <w:r>
        <w:t>Calculate t</w:t>
      </w:r>
      <w:r w:rsidR="0046061D" w:rsidRPr="0046061D">
        <w:t xml:space="preserve">otal heat transferred, q, with Equation 1 using the temperature difference read from the </w:t>
      </w:r>
      <w:commentRangeStart w:id="104"/>
      <w:r w:rsidR="0046061D" w:rsidRPr="0046061D">
        <w:t xml:space="preserve">thermocouples </w:t>
      </w:r>
      <w:commentRangeEnd w:id="104"/>
      <w:r w:rsidR="004973C3">
        <w:rPr>
          <w:rStyle w:val="CommentReference"/>
        </w:rPr>
        <w:commentReference w:id="104"/>
      </w:r>
      <w:ins w:id="105" w:author="Mac C" w:date="2017-03-09T18:12:00Z">
        <w:r w:rsidR="006C024B">
          <w:t xml:space="preserve">(devices used to measure temperature) </w:t>
        </w:r>
      </w:ins>
      <w:r w:rsidR="0046061D" w:rsidRPr="0046061D">
        <w:t>and the known physical dimen</w:t>
      </w:r>
      <w:r>
        <w:t>sions of the heat exchanger</w:t>
      </w:r>
      <w:ins w:id="106" w:author="Mac C" w:date="2017-03-09T18:14:00Z">
        <w:r w:rsidR="006C024B">
          <w:t xml:space="preserve"> (found in the user manual for the unit being operated)</w:t>
        </w:r>
      </w:ins>
      <w:r>
        <w:t>.</w:t>
      </w:r>
      <w:ins w:id="107" w:author="Mac C" w:date="2017-03-28T10:43:00Z">
        <w:r w:rsidR="004E0C68">
          <w:t xml:space="preserve"> The temperature differences can be taken from the temperature readings of each run.</w:t>
        </w:r>
      </w:ins>
    </w:p>
    <w:p w14:paraId="2EE52AB2" w14:textId="00082624" w:rsidR="00F11872" w:rsidRDefault="00F11872" w:rsidP="007F3A74">
      <w:pPr>
        <w:pStyle w:val="ListParagraph"/>
        <w:numPr>
          <w:ilvl w:val="0"/>
          <w:numId w:val="1"/>
        </w:numPr>
        <w:contextualSpacing w:val="0"/>
      </w:pPr>
      <w:r>
        <w:t>Calculate the Reynolds number</w:t>
      </w:r>
      <w:r w:rsidR="003501A1">
        <w:t>, surface area, and fin efficiency for each unique trial run</w:t>
      </w:r>
      <w:ins w:id="108" w:author="Mac C" w:date="2017-03-09T18:03:00Z">
        <w:r w:rsidR="00501F9D">
          <w:t>, using the formulas cited above</w:t>
        </w:r>
      </w:ins>
      <w:r>
        <w:t>.</w:t>
      </w:r>
    </w:p>
    <w:p w14:paraId="02757C91" w14:textId="633177F0" w:rsidR="00426C86" w:rsidRDefault="00426C86" w:rsidP="007F3A74">
      <w:pPr>
        <w:pStyle w:val="ListParagraph"/>
        <w:numPr>
          <w:ilvl w:val="0"/>
          <w:numId w:val="1"/>
        </w:numPr>
        <w:contextualSpacing w:val="0"/>
      </w:pPr>
      <w:r>
        <w:t>Compare the calculate values to theoretical values of the heat exchanger without fins.</w:t>
      </w:r>
    </w:p>
    <w:p w14:paraId="13905F9B" w14:textId="77777777" w:rsidR="00E03251" w:rsidRDefault="00E03251">
      <w:pPr>
        <w:rPr>
          <w:ins w:id="109" w:author="Helene Kuhn" w:date="2017-03-24T11:53:00Z"/>
          <w:b/>
          <w:sz w:val="28"/>
        </w:rPr>
      </w:pPr>
    </w:p>
    <w:p w14:paraId="24B068F5" w14:textId="77777777" w:rsidR="00E03251" w:rsidRDefault="00E03251">
      <w:pPr>
        <w:rPr>
          <w:ins w:id="110" w:author="Helene Kuhn" w:date="2017-03-24T11:53:00Z"/>
          <w:b/>
          <w:sz w:val="28"/>
        </w:rPr>
      </w:pPr>
    </w:p>
    <w:p w14:paraId="1EB73E35" w14:textId="77777777" w:rsidR="00E03251" w:rsidRDefault="00E03251">
      <w:pPr>
        <w:rPr>
          <w:ins w:id="111" w:author="Helene Kuhn" w:date="2017-03-24T11:53:00Z"/>
          <w:b/>
          <w:sz w:val="28"/>
        </w:rPr>
      </w:pPr>
    </w:p>
    <w:p w14:paraId="76DA461D" w14:textId="77777777" w:rsidR="00E03251" w:rsidRDefault="00E03251">
      <w:pPr>
        <w:rPr>
          <w:ins w:id="112" w:author="Helene Kuhn" w:date="2017-03-24T11:53:00Z"/>
          <w:b/>
          <w:sz w:val="28"/>
        </w:rPr>
      </w:pPr>
    </w:p>
    <w:p w14:paraId="2F66824E" w14:textId="6C83555C" w:rsidR="00467282" w:rsidRDefault="00467282">
      <w:r w:rsidRPr="00467282">
        <w:rPr>
          <w:b/>
          <w:sz w:val="28"/>
        </w:rPr>
        <w:t xml:space="preserve">Representative </w:t>
      </w:r>
      <w:commentRangeStart w:id="113"/>
      <w:commentRangeStart w:id="114"/>
      <w:r w:rsidRPr="00467282">
        <w:rPr>
          <w:b/>
          <w:sz w:val="28"/>
        </w:rPr>
        <w:t>Result</w:t>
      </w:r>
      <w:r w:rsidR="003E02E7">
        <w:rPr>
          <w:b/>
          <w:sz w:val="28"/>
        </w:rPr>
        <w:t>s</w:t>
      </w:r>
      <w:commentRangeEnd w:id="113"/>
      <w:r w:rsidR="00E03251">
        <w:rPr>
          <w:rStyle w:val="CommentReference"/>
        </w:rPr>
        <w:commentReference w:id="113"/>
      </w:r>
      <w:commentRangeEnd w:id="114"/>
      <w:r w:rsidR="00585D56">
        <w:rPr>
          <w:rStyle w:val="CommentReference"/>
        </w:rPr>
        <w:commentReference w:id="114"/>
      </w:r>
    </w:p>
    <w:p w14:paraId="277B2850" w14:textId="0B3315B7" w:rsidR="00F11872" w:rsidRDefault="00F11872" w:rsidP="00F11872">
      <w:pPr>
        <w:jc w:val="center"/>
      </w:pPr>
      <w:r>
        <w:rPr>
          <w:noProof/>
        </w:rPr>
        <w:drawing>
          <wp:inline distT="0" distB="0" distL="0" distR="0" wp14:anchorId="7629F6FB" wp14:editId="43E5614B">
            <wp:extent cx="4064000" cy="3105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4000" cy="3105150"/>
                    </a:xfrm>
                    <a:prstGeom prst="rect">
                      <a:avLst/>
                    </a:prstGeom>
                    <a:noFill/>
                    <a:ln>
                      <a:noFill/>
                    </a:ln>
                  </pic:spPr>
                </pic:pic>
              </a:graphicData>
            </a:graphic>
          </wp:inline>
        </w:drawing>
      </w:r>
    </w:p>
    <w:p w14:paraId="41D4B318" w14:textId="4B614932" w:rsidR="00F11872" w:rsidRDefault="00F11872" w:rsidP="00F11872">
      <w:pPr>
        <w:jc w:val="center"/>
      </w:pPr>
      <w:r w:rsidRPr="00F11872">
        <w:rPr>
          <w:b/>
        </w:rPr>
        <w:t xml:space="preserve">Figure 1: </w:t>
      </w:r>
      <w:r>
        <w:t xml:space="preserve">Representation of the calculated Reynolds numbers for each </w:t>
      </w:r>
      <w:commentRangeStart w:id="115"/>
      <w:commentRangeStart w:id="116"/>
      <w:r>
        <w:t>setting</w:t>
      </w:r>
      <w:commentRangeEnd w:id="115"/>
      <w:r w:rsidR="005564A3">
        <w:rPr>
          <w:rStyle w:val="CommentReference"/>
        </w:rPr>
        <w:commentReference w:id="115"/>
      </w:r>
      <w:commentRangeEnd w:id="116"/>
      <w:r w:rsidR="001B522F">
        <w:rPr>
          <w:rStyle w:val="CommentReference"/>
        </w:rPr>
        <w:commentReference w:id="116"/>
      </w:r>
      <w:r>
        <w:t>.</w:t>
      </w:r>
    </w:p>
    <w:p w14:paraId="6E41F37B" w14:textId="78281BE6" w:rsidR="00F11872" w:rsidRDefault="00561493" w:rsidP="00BE7E11">
      <w:r>
        <w:t>The finned tubes did not reach turbulent flow</w:t>
      </w:r>
      <w:r w:rsidR="00BE7E11">
        <w:t xml:space="preserve"> (Figure 1)</w:t>
      </w:r>
      <w:r w:rsidR="00BE7E11" w:rsidRPr="00BE7E11">
        <w:t xml:space="preserve">.  The fins </w:t>
      </w:r>
      <w:r>
        <w:t>create additional</w:t>
      </w:r>
      <w:r w:rsidR="00BE7E11" w:rsidRPr="00BE7E11">
        <w:t xml:space="preserve"> surfaces on which boundary layers form</w:t>
      </w:r>
      <w:r>
        <w:t>,</w:t>
      </w:r>
      <w:r w:rsidR="00BE7E11" w:rsidRPr="00BE7E11">
        <w:t xml:space="preserve"> </w:t>
      </w:r>
      <w:ins w:id="117" w:author="Mac C" w:date="2017-03-09T18:20:00Z">
        <w:r w:rsidR="0043287B">
          <w:t xml:space="preserve">as known through laminar and turbulent flow theory, </w:t>
        </w:r>
      </w:ins>
      <w:r w:rsidR="00BE7E11" w:rsidRPr="00BE7E11">
        <w:t>and if the fluid moving through them is not moving with sufficient velocity, the fluid will not reach turbulence</w:t>
      </w:r>
      <w:r w:rsidR="00BE7E11">
        <w:t>. T</w:t>
      </w:r>
      <w:r w:rsidR="00BE7E11" w:rsidRPr="00BE7E11">
        <w:t>he boundary layers between fins will overla</w:t>
      </w:r>
      <w:r w:rsidR="0049552A">
        <w:t>p in the laminar region, so</w:t>
      </w:r>
      <w:r w:rsidR="00BE7E11" w:rsidRPr="00BE7E11">
        <w:t xml:space="preserve"> the flu</w:t>
      </w:r>
      <w:r w:rsidR="0049552A">
        <w:t>id will</w:t>
      </w:r>
      <w:r w:rsidR="00BE7E11" w:rsidRPr="00BE7E11">
        <w:t xml:space="preserve"> remain laminar.</w:t>
      </w:r>
      <w:r w:rsidR="0049552A">
        <w:t xml:space="preserve"> </w:t>
      </w:r>
    </w:p>
    <w:p w14:paraId="2593BC0A" w14:textId="707487B8" w:rsidR="0049552A" w:rsidRDefault="0049552A" w:rsidP="0049552A">
      <w:pPr>
        <w:jc w:val="center"/>
      </w:pPr>
      <w:r>
        <w:rPr>
          <w:noProof/>
        </w:rPr>
        <w:lastRenderedPageBreak/>
        <w:drawing>
          <wp:inline distT="0" distB="0" distL="0" distR="0" wp14:anchorId="46D0C593" wp14:editId="45AEE08C">
            <wp:extent cx="5937250" cy="329565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250" cy="3295650"/>
                    </a:xfrm>
                    <a:prstGeom prst="rect">
                      <a:avLst/>
                    </a:prstGeom>
                    <a:noFill/>
                    <a:ln>
                      <a:noFill/>
                    </a:ln>
                  </pic:spPr>
                </pic:pic>
              </a:graphicData>
            </a:graphic>
          </wp:inline>
        </w:drawing>
      </w:r>
    </w:p>
    <w:p w14:paraId="41878E89" w14:textId="4255C806" w:rsidR="0049552A" w:rsidRPr="0049552A" w:rsidRDefault="0049552A" w:rsidP="0049552A">
      <w:pPr>
        <w:jc w:val="center"/>
      </w:pPr>
      <w:r>
        <w:rPr>
          <w:b/>
        </w:rPr>
        <w:t xml:space="preserve">Figure 2: </w:t>
      </w:r>
      <w:r>
        <w:t>A depiction of the heat transferred between exchangers with and without fins at each flow rate.</w:t>
      </w:r>
    </w:p>
    <w:p w14:paraId="297F1E97" w14:textId="5FEFD109" w:rsidR="0049552A" w:rsidRPr="00BE7E11" w:rsidRDefault="00013016" w:rsidP="00BE7E11">
      <w:r>
        <w:t>T</w:t>
      </w:r>
      <w:r w:rsidR="0049552A" w:rsidRPr="0049552A">
        <w:t xml:space="preserve">he amount of heat transferred, q, in the </w:t>
      </w:r>
      <w:r>
        <w:t>tubes</w:t>
      </w:r>
      <w:r w:rsidR="0049552A" w:rsidRPr="0049552A">
        <w:t xml:space="preserve"> </w:t>
      </w:r>
      <w:r w:rsidR="00A964F1">
        <w:t xml:space="preserve">with and without fins </w:t>
      </w:r>
      <w:r w:rsidR="0049552A" w:rsidRPr="0049552A">
        <w:t>a</w:t>
      </w:r>
      <w:r w:rsidR="0049552A">
        <w:t>t different flow rates of MEG</w:t>
      </w:r>
      <w:r>
        <w:t xml:space="preserve"> was compared (Figure 2)</w:t>
      </w:r>
      <w:r w:rsidR="0049552A">
        <w:t xml:space="preserve">. </w:t>
      </w:r>
      <w:r w:rsidR="00A964F1">
        <w:t>The results showed that</w:t>
      </w:r>
      <w:r w:rsidR="0049552A" w:rsidRPr="0049552A">
        <w:t xml:space="preserve"> a fin</w:t>
      </w:r>
      <w:r w:rsidR="00A964F1">
        <w:t xml:space="preserve"> tub</w:t>
      </w:r>
      <w:r w:rsidR="0049552A" w:rsidRPr="0049552A">
        <w:t xml:space="preserve">e will </w:t>
      </w:r>
      <w:r w:rsidR="00A964F1">
        <w:t>transfer more heat than a tube</w:t>
      </w:r>
      <w:r w:rsidR="0049552A" w:rsidRPr="0049552A">
        <w:t xml:space="preserve"> </w:t>
      </w:r>
      <w:r w:rsidR="00A964F1">
        <w:t xml:space="preserve">without fins </w:t>
      </w:r>
      <w:r w:rsidR="0049552A" w:rsidRPr="0049552A">
        <w:t>at the same operating conditions</w:t>
      </w:r>
      <w:ins w:id="118" w:author="Mac C" w:date="2017-03-09T18:23:00Z">
        <w:r w:rsidR="007B0493">
          <w:t>. Fins clearly were better in this experiment for heat transfer.</w:t>
        </w:r>
      </w:ins>
      <w:ins w:id="119" w:author="Mac C" w:date="2017-03-09T18:25:00Z">
        <w:r w:rsidR="007B0493">
          <w:t xml:space="preserve"> </w:t>
        </w:r>
      </w:ins>
      <w:ins w:id="120" w:author="Mac C" w:date="2017-03-09T18:26:00Z">
        <w:r w:rsidR="007B0493">
          <w:t>As expressed in the principles, heat transfer is more effective with more surface area for transfer to occur. These results supported this relationship, as the finned test transferred more heat</w:t>
        </w:r>
      </w:ins>
      <w:ins w:id="121" w:author="Mac C" w:date="2017-03-09T18:28:00Z">
        <w:r w:rsidR="007B0493">
          <w:t xml:space="preserve"> (Figure 2)</w:t>
        </w:r>
      </w:ins>
      <w:ins w:id="122" w:author="Mac C" w:date="2017-03-09T18:26:00Z">
        <w:r w:rsidR="007B0493">
          <w:t>, despite the lower Reynolds number observed for the finned tubes</w:t>
        </w:r>
      </w:ins>
      <w:ins w:id="123" w:author="Mac C" w:date="2017-03-09T18:28:00Z">
        <w:r w:rsidR="007B0493">
          <w:t xml:space="preserve"> (Figure 1)</w:t>
        </w:r>
      </w:ins>
      <w:ins w:id="124" w:author="Mac C" w:date="2017-03-09T18:26:00Z">
        <w:r w:rsidR="007B0493">
          <w:t>.</w:t>
        </w:r>
      </w:ins>
      <w:ins w:id="125" w:author="Mac C" w:date="2017-03-09T18:29:00Z">
        <w:r w:rsidR="007B0493" w:rsidRPr="0049552A" w:rsidDel="007B0493">
          <w:t xml:space="preserve"> </w:t>
        </w:r>
      </w:ins>
    </w:p>
    <w:p w14:paraId="12D66DFA" w14:textId="2EA1E2A3" w:rsidR="009311DE" w:rsidRDefault="009311DE" w:rsidP="009311DE">
      <w:r>
        <w:rPr>
          <w:b/>
          <w:sz w:val="28"/>
        </w:rPr>
        <w:t xml:space="preserve">Summary </w:t>
      </w:r>
    </w:p>
    <w:p w14:paraId="4206A242" w14:textId="633E9B4C" w:rsidR="008A3A57" w:rsidRPr="00D0033C" w:rsidRDefault="008A3A57" w:rsidP="009311DE">
      <w:r w:rsidRPr="008A3A57">
        <w:t>Heat exchangers are used in a variety of industries</w:t>
      </w:r>
      <w:r>
        <w:t xml:space="preserve">, including agriculture, chemical production, and HVAC. </w:t>
      </w:r>
      <w:r w:rsidR="00D66517">
        <w:t>The goal for this experiment was to test the heat transfer efficiency of a finned-tube heat exchanger and compare it to the theoretical efficiency of a heat exchanger without fins. Experimental data was</w:t>
      </w:r>
      <w:r w:rsidR="003501A1">
        <w:t xml:space="preserve"> measured for three different</w:t>
      </w:r>
      <w:r w:rsidR="003501A1" w:rsidRPr="00EE0EE6">
        <w:t xml:space="preserve"> flow rates of </w:t>
      </w:r>
      <w:r w:rsidR="003501A1">
        <w:t>monoethylene glycol (</w:t>
      </w:r>
      <w:r w:rsidR="003501A1" w:rsidRPr="00EE0EE6">
        <w:t>MEG</w:t>
      </w:r>
      <w:r w:rsidR="003501A1">
        <w:t>) and two unique</w:t>
      </w:r>
      <w:r w:rsidR="003501A1" w:rsidRPr="00EE0EE6">
        <w:t xml:space="preserve"> w</w:t>
      </w:r>
      <w:r w:rsidR="003501A1">
        <w:t>ater flow rates for each MEG flow rate used.</w:t>
      </w:r>
      <w:r w:rsidR="00D66517">
        <w:t xml:space="preserve"> </w:t>
      </w:r>
      <w:r w:rsidR="00D02390">
        <w:t>The Reynold’s number was determined</w:t>
      </w:r>
      <w:r w:rsidR="00D02390" w:rsidRPr="00EE0EE6">
        <w:t xml:space="preserve"> for flow with and without the fi</w:t>
      </w:r>
      <w:r w:rsidR="00D02390">
        <w:t>ns and was used to calculate the heat transfer coefficient, surface area, and fin efficiency for each unique trial run</w:t>
      </w:r>
      <w:r w:rsidR="00D02390" w:rsidRPr="00EE0EE6">
        <w:t>.</w:t>
      </w:r>
      <w:r w:rsidR="00D02390">
        <w:t xml:space="preserve">  This data was used to evaluate</w:t>
      </w:r>
      <w:r w:rsidR="00D02390" w:rsidRPr="00EE0EE6">
        <w:t xml:space="preserve"> if turbulent flow is possible without the fins and under which </w:t>
      </w:r>
      <w:r w:rsidR="00D02390">
        <w:t xml:space="preserve">set of trial </w:t>
      </w:r>
      <w:r w:rsidR="00D02390" w:rsidRPr="00EE0EE6">
        <w:t>condition</w:t>
      </w:r>
      <w:r w:rsidR="00D02390">
        <w:t>s the most</w:t>
      </w:r>
      <w:r w:rsidR="00D02390" w:rsidRPr="00EE0EE6">
        <w:t xml:space="preserve"> heat transfer occurs.</w:t>
      </w:r>
      <w:r w:rsidR="00D02390">
        <w:t xml:space="preserve"> </w:t>
      </w:r>
      <w:r>
        <w:t xml:space="preserve">The finned tubes did not reach turbulent flow. </w:t>
      </w:r>
      <w:r w:rsidRPr="008A3A57">
        <w:t>The results showed that a fin tube will transfer more heat than a tube without fins at the same operating conditions because the flow of MEG through the heat exchanger will not reach turbulence.</w:t>
      </w:r>
    </w:p>
    <w:p w14:paraId="4F6939AC" w14:textId="2F26DE5B" w:rsidR="009311DE" w:rsidRDefault="009311DE" w:rsidP="009311DE">
      <w:r w:rsidRPr="0051701C">
        <w:rPr>
          <w:b/>
          <w:sz w:val="28"/>
        </w:rPr>
        <w:t>Applications</w:t>
      </w:r>
    </w:p>
    <w:p w14:paraId="583FE281" w14:textId="6D5FD447" w:rsidR="009F5DFF" w:rsidRDefault="001F6FAE" w:rsidP="009311DE">
      <w:r>
        <w:lastRenderedPageBreak/>
        <w:t>Heat exchangers are used in a variety of industries. In the agriculture industry, heat exchangers are used in the processing of sugar and ethanol</w:t>
      </w:r>
      <w:r w:rsidR="007F3A74">
        <w:rPr>
          <w:vertAlign w:val="superscript"/>
        </w:rPr>
        <w:t>2</w:t>
      </w:r>
      <w:r>
        <w:t xml:space="preserve">. Both of these products are processed into a juice, which must be heated </w:t>
      </w:r>
      <w:r w:rsidR="000D635D">
        <w:t>to be further processed</w:t>
      </w:r>
      <w:r w:rsidR="007F3A74">
        <w:rPr>
          <w:vertAlign w:val="superscript"/>
        </w:rPr>
        <w:t>2</w:t>
      </w:r>
      <w:r w:rsidR="000D635D">
        <w:t>. Heat exchangers are used in heating the juices for clarification</w:t>
      </w:r>
      <w:r w:rsidR="007F3A74">
        <w:rPr>
          <w:vertAlign w:val="superscript"/>
        </w:rPr>
        <w:t>2</w:t>
      </w:r>
      <w:r w:rsidR="000D635D">
        <w:t>. Once the juices have been processed into even syrups, further heating with exchangers is necessary to continue processing and form molasses</w:t>
      </w:r>
      <w:r w:rsidR="007F3A74">
        <w:rPr>
          <w:vertAlign w:val="superscript"/>
        </w:rPr>
        <w:t>2</w:t>
      </w:r>
      <w:r w:rsidR="000D635D">
        <w:t>. Molasses is cooled using heat exchangers, after which it can be stored for later processing</w:t>
      </w:r>
      <w:r w:rsidR="007F3A74">
        <w:rPr>
          <w:vertAlign w:val="superscript"/>
        </w:rPr>
        <w:t>2</w:t>
      </w:r>
      <w:r w:rsidR="000D635D">
        <w:t>.</w:t>
      </w:r>
    </w:p>
    <w:p w14:paraId="638DEA65" w14:textId="2BDC62E1" w:rsidR="00D125E2" w:rsidRDefault="000D635D" w:rsidP="009311DE">
      <w:r>
        <w:t>Heating, ventilation, and air conditioning systems, together known as HVAC, all make use of heat exchangers</w:t>
      </w:r>
      <w:r w:rsidR="007F3A74">
        <w:rPr>
          <w:vertAlign w:val="superscript"/>
        </w:rPr>
        <w:t>3</w:t>
      </w:r>
      <w:r>
        <w:t>. Household air conditioning and heating units make use of heat</w:t>
      </w:r>
      <w:r w:rsidR="00BF5DC9">
        <w:t xml:space="preserve"> exchangers</w:t>
      </w:r>
      <w:r w:rsidR="007F3A74">
        <w:rPr>
          <w:vertAlign w:val="superscript"/>
        </w:rPr>
        <w:t>3</w:t>
      </w:r>
      <w:r w:rsidR="00BF5DC9">
        <w:t>. In larger settings, chemical plants, hospitals, and transportation centers all make use of similar heat exchanger HVAC, on a much larger scale</w:t>
      </w:r>
      <w:r w:rsidR="007F3A74">
        <w:rPr>
          <w:vertAlign w:val="superscript"/>
        </w:rPr>
        <w:t>3</w:t>
      </w:r>
      <w:r w:rsidR="00BF5DC9">
        <w:t>.</w:t>
      </w:r>
      <w:r w:rsidR="00851097">
        <w:t xml:space="preserve"> </w:t>
      </w:r>
      <w:r w:rsidR="006E30F7">
        <w:t>In the chemical industry, heat exchangers are used for heating and cooling a large variety of processes</w:t>
      </w:r>
      <w:r w:rsidR="007F3A74">
        <w:rPr>
          <w:vertAlign w:val="superscript"/>
        </w:rPr>
        <w:t>4</w:t>
      </w:r>
      <w:r w:rsidR="006E30F7">
        <w:t xml:space="preserve">. </w:t>
      </w:r>
      <w:r w:rsidR="0053377B">
        <w:t>Fermentation, distillation, and fragmentation all make use of heat exchangers</w:t>
      </w:r>
      <w:r w:rsidR="007F3A74">
        <w:rPr>
          <w:vertAlign w:val="superscript"/>
        </w:rPr>
        <w:t>4</w:t>
      </w:r>
      <w:r w:rsidR="0053377B">
        <w:t xml:space="preserve">. </w:t>
      </w:r>
      <w:r w:rsidR="00851097">
        <w:t>Even more processes like rectification and purification require heat exchangers</w:t>
      </w:r>
      <w:r w:rsidR="007F3A74">
        <w:rPr>
          <w:vertAlign w:val="superscript"/>
        </w:rPr>
        <w:t>4</w:t>
      </w:r>
      <w:r w:rsidR="00851097">
        <w:t xml:space="preserve">. </w:t>
      </w:r>
    </w:p>
    <w:p w14:paraId="7BD1CCAB" w14:textId="042CC37C" w:rsidR="00D125E2" w:rsidRDefault="00D125E2" w:rsidP="009311DE">
      <w:r>
        <w:rPr>
          <w:b/>
          <w:sz w:val="28"/>
          <w:szCs w:val="28"/>
        </w:rPr>
        <w:t>Sources</w:t>
      </w:r>
    </w:p>
    <w:p w14:paraId="540F3AB5" w14:textId="7AC5F5F2" w:rsidR="007B2E37" w:rsidRPr="007B2E37" w:rsidRDefault="007B2E37" w:rsidP="007B2E37">
      <w:pPr>
        <w:pStyle w:val="ListParagraph"/>
        <w:numPr>
          <w:ilvl w:val="0"/>
          <w:numId w:val="2"/>
        </w:numPr>
        <w:contextualSpacing w:val="0"/>
      </w:pPr>
      <w:r w:rsidRPr="007B2E37">
        <w:rPr>
          <w:rFonts w:ascii="Arial" w:hAnsi="Arial" w:cs="Arial"/>
          <w:bCs/>
          <w:color w:val="333333"/>
          <w:sz w:val="21"/>
          <w:szCs w:val="21"/>
          <w:shd w:val="clear" w:color="auto" w:fill="FFFFFF"/>
        </w:rPr>
        <w:t>"Types of Heat Exchangers."</w:t>
      </w:r>
      <w:r w:rsidRPr="007B2E37">
        <w:rPr>
          <w:rStyle w:val="apple-converted-space"/>
          <w:rFonts w:ascii="Arial" w:hAnsi="Arial" w:cs="Arial"/>
          <w:bCs/>
          <w:color w:val="333333"/>
          <w:sz w:val="21"/>
          <w:szCs w:val="21"/>
          <w:shd w:val="clear" w:color="auto" w:fill="FFFFFF"/>
        </w:rPr>
        <w:t> </w:t>
      </w:r>
      <w:r w:rsidRPr="007B2E37">
        <w:rPr>
          <w:rFonts w:ascii="Arial" w:hAnsi="Arial" w:cs="Arial"/>
          <w:bCs/>
          <w:i/>
          <w:iCs/>
          <w:color w:val="333333"/>
          <w:sz w:val="21"/>
          <w:szCs w:val="21"/>
          <w:shd w:val="clear" w:color="auto" w:fill="FFFFFF"/>
        </w:rPr>
        <w:t>Types of Heat Exchangers</w:t>
      </w:r>
      <w:r w:rsidRPr="007B2E37">
        <w:rPr>
          <w:rFonts w:ascii="Arial" w:hAnsi="Arial" w:cs="Arial"/>
          <w:bCs/>
          <w:color w:val="333333"/>
          <w:sz w:val="21"/>
          <w:szCs w:val="21"/>
          <w:shd w:val="clear" w:color="auto" w:fill="FFFFFF"/>
        </w:rPr>
        <w:t>. N.p., n.d. Web. 19 Jan. 2017.</w:t>
      </w:r>
    </w:p>
    <w:p w14:paraId="17793A68" w14:textId="07AB4D54" w:rsidR="007B2E37" w:rsidRPr="007B2E37" w:rsidRDefault="007B2E37" w:rsidP="007B2E37">
      <w:pPr>
        <w:pStyle w:val="ListParagraph"/>
        <w:numPr>
          <w:ilvl w:val="0"/>
          <w:numId w:val="2"/>
        </w:numPr>
        <w:contextualSpacing w:val="0"/>
      </w:pPr>
      <w:r w:rsidRPr="007B2E37">
        <w:rPr>
          <w:bCs/>
        </w:rPr>
        <w:t>"Heat exchangers for sugar factories and distilleries." </w:t>
      </w:r>
      <w:r w:rsidRPr="007B2E37">
        <w:rPr>
          <w:bCs/>
          <w:i/>
          <w:iCs/>
        </w:rPr>
        <w:t>Heat exchanger for sugar and ethanol industry</w:t>
      </w:r>
      <w:r w:rsidRPr="007B2E37">
        <w:rPr>
          <w:bCs/>
        </w:rPr>
        <w:t>. N.p., n.d. Web. 19 Jan. 2017.</w:t>
      </w:r>
    </w:p>
    <w:p w14:paraId="51C233A1" w14:textId="6763AFCA" w:rsidR="007B2E37" w:rsidRPr="007B2E37" w:rsidRDefault="007B2E37" w:rsidP="007B2E37">
      <w:pPr>
        <w:pStyle w:val="ListParagraph"/>
        <w:numPr>
          <w:ilvl w:val="0"/>
          <w:numId w:val="2"/>
        </w:numPr>
        <w:contextualSpacing w:val="0"/>
      </w:pPr>
      <w:r w:rsidRPr="007B2E37">
        <w:rPr>
          <w:bCs/>
        </w:rPr>
        <w:t>"Biotechnology and green chemistry heat exchangers." </w:t>
      </w:r>
      <w:r w:rsidRPr="007B2E37">
        <w:rPr>
          <w:bCs/>
          <w:i/>
          <w:iCs/>
        </w:rPr>
        <w:t>Heat exchanger for green chemical industry</w:t>
      </w:r>
      <w:r w:rsidRPr="007B2E37">
        <w:rPr>
          <w:bCs/>
        </w:rPr>
        <w:t>. N.p., n.d. Web. 19 Jan. 2017.</w:t>
      </w:r>
    </w:p>
    <w:p w14:paraId="6CFFCF99" w14:textId="29D00574" w:rsidR="00D125E2" w:rsidRDefault="007B2E37" w:rsidP="009311DE">
      <w:pPr>
        <w:pStyle w:val="ListParagraph"/>
        <w:numPr>
          <w:ilvl w:val="0"/>
          <w:numId w:val="2"/>
        </w:numPr>
        <w:contextualSpacing w:val="0"/>
      </w:pPr>
      <w:r w:rsidRPr="007B2E37">
        <w:rPr>
          <w:bCs/>
        </w:rPr>
        <w:t>"Heat exchangers for heating and cooling." </w:t>
      </w:r>
      <w:r w:rsidRPr="007B2E37">
        <w:rPr>
          <w:bCs/>
          <w:i/>
          <w:iCs/>
        </w:rPr>
        <w:t>Heat exchangers for district heating, cooling and HVAC</w:t>
      </w:r>
      <w:r w:rsidRPr="007B2E37">
        <w:rPr>
          <w:bCs/>
        </w:rPr>
        <w:t>. N.p., n.d. Web. 19 Jan. 2017.</w:t>
      </w:r>
    </w:p>
    <w:sectPr w:rsidR="00D125E2"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1" w:author="Helene Kuhn" w:date="2017-03-24T11:17:00Z" w:initials="HK">
    <w:p w14:paraId="61D2C670" w14:textId="042B6836" w:rsidR="00F65E29" w:rsidRDefault="00F65E29">
      <w:pPr>
        <w:pStyle w:val="CommentText"/>
      </w:pPr>
      <w:r>
        <w:rPr>
          <w:rStyle w:val="CommentReference"/>
        </w:rPr>
        <w:annotationRef/>
      </w:r>
      <w:r>
        <w:t xml:space="preserve">Would it be possible for you to provide an illustration of the apparatus or a photo? Is there any start up procedure which needs to be carried out in beforehand? </w:t>
      </w:r>
    </w:p>
  </w:comment>
  <w:comment w:id="72" w:author="Helene Kuhn" w:date="2017-03-24T11:27:00Z" w:initials="HK">
    <w:p w14:paraId="43BA32B2" w14:textId="5A2367EF" w:rsidR="00F65E29" w:rsidRDefault="00F65E29">
      <w:pPr>
        <w:pStyle w:val="CommentText"/>
      </w:pPr>
      <w:r>
        <w:rPr>
          <w:rStyle w:val="CommentReference"/>
        </w:rPr>
        <w:annotationRef/>
      </w:r>
      <w:r>
        <w:t>Are all the actions carried out at the instrument itself or is anything done using a graphical interface/software?</w:t>
      </w:r>
    </w:p>
  </w:comment>
  <w:comment w:id="73" w:author="Mac C" w:date="2017-03-28T10:41:00Z" w:initials="MC">
    <w:p w14:paraId="7E4E9CF5" w14:textId="11FFBEE7" w:rsidR="00713D95" w:rsidRDefault="00713D95">
      <w:pPr>
        <w:pStyle w:val="CommentText"/>
      </w:pPr>
      <w:r>
        <w:rPr>
          <w:rStyle w:val="CommentReference"/>
        </w:rPr>
        <w:annotationRef/>
      </w:r>
      <w:r>
        <w:t>Yes they are all at the instrument itself.</w:t>
      </w:r>
    </w:p>
  </w:comment>
  <w:comment w:id="94" w:author="Helene Kuhn" w:date="2017-03-24T11:28:00Z" w:initials="HK">
    <w:p w14:paraId="1B572986" w14:textId="3AECAE60" w:rsidR="00F65E29" w:rsidRDefault="00F65E29">
      <w:pPr>
        <w:pStyle w:val="CommentText"/>
      </w:pPr>
      <w:r>
        <w:rPr>
          <w:rStyle w:val="CommentReference"/>
        </w:rPr>
        <w:annotationRef/>
      </w:r>
      <w:r>
        <w:t>Just to clarify, when calculating flow rate of MEG the student uses a stopwatch and a graduate glass container, but when calculating it for the water flow the student will use a stop watch and the gauge?</w:t>
      </w:r>
    </w:p>
  </w:comment>
  <w:comment w:id="95" w:author="Mac C" w:date="2017-03-28T10:45:00Z" w:initials="MC">
    <w:p w14:paraId="307D3B51" w14:textId="33286F0F" w:rsidR="004E0C68" w:rsidRDefault="004E0C68">
      <w:pPr>
        <w:pStyle w:val="CommentText"/>
      </w:pPr>
      <w:r>
        <w:rPr>
          <w:rStyle w:val="CommentReference"/>
        </w:rPr>
        <w:annotationRef/>
      </w:r>
      <w:r>
        <w:t>Yes, the gauge on the heat exchanger for water, while the MEG flow requires a graduated sight glass.</w:t>
      </w:r>
    </w:p>
  </w:comment>
  <w:comment w:id="100" w:author="Helene Kuhn" w:date="2017-03-24T11:25:00Z" w:initials="HK">
    <w:p w14:paraId="46F9801E" w14:textId="56645409" w:rsidR="00F65E29" w:rsidRDefault="00F65E29">
      <w:pPr>
        <w:pStyle w:val="CommentText"/>
      </w:pPr>
      <w:r>
        <w:rPr>
          <w:rStyle w:val="CommentReference"/>
        </w:rPr>
        <w:annotationRef/>
      </w:r>
      <w:r>
        <w:t>Does the variation of flow rate of water and MEG happen simultaneously? Or is one varied first then the other and the other?</w:t>
      </w:r>
    </w:p>
  </w:comment>
  <w:comment w:id="104" w:author="Helene Kuhn" w:date="2017-03-24T12:10:00Z" w:initials="HK">
    <w:p w14:paraId="5EB979A1" w14:textId="0C7BFBB2" w:rsidR="00ED4D80" w:rsidRDefault="00F65E29">
      <w:pPr>
        <w:pStyle w:val="CommentText"/>
      </w:pPr>
      <w:r>
        <w:rPr>
          <w:rStyle w:val="CommentReference"/>
        </w:rPr>
        <w:annotationRef/>
      </w:r>
      <w:r>
        <w:t>When do you read the temperature? How often do you read the temperature? Is there a digital output students would get showing temperature difference depending on flow rate of water and MEG? Do you change the flow rate, read the temperature, change flow and read it again? Is there any time the system needs to equilibrate before temperature readings and flow rate change?</w:t>
      </w:r>
    </w:p>
  </w:comment>
  <w:comment w:id="113" w:author="Helene Kuhn" w:date="2017-03-24T12:04:00Z" w:initials="HK">
    <w:p w14:paraId="2EC0BA57" w14:textId="468B62C6" w:rsidR="00F65E29" w:rsidRDefault="00F65E29">
      <w:pPr>
        <w:pStyle w:val="CommentText"/>
      </w:pPr>
      <w:r>
        <w:rPr>
          <w:rStyle w:val="CommentReference"/>
        </w:rPr>
        <w:annotationRef/>
      </w:r>
      <w:r>
        <w:t xml:space="preserve">I just want to clarify. To calculate the Reynolds Number you need to know the surface area, but not the fin efficiency, correct? Is the surface area known from the physical dimensions of the heat exchanger or does it need to be calculated separately? If you have to calculate it as well, could you please write out this equation extra. </w:t>
      </w:r>
    </w:p>
    <w:p w14:paraId="586DF7B6" w14:textId="77777777" w:rsidR="00F65E29" w:rsidRDefault="00F65E29">
      <w:pPr>
        <w:pStyle w:val="CommentText"/>
      </w:pPr>
    </w:p>
    <w:p w14:paraId="0DC4E261" w14:textId="7DB6B858" w:rsidR="00F65E29" w:rsidRDefault="00F65E29">
      <w:pPr>
        <w:pStyle w:val="CommentText"/>
      </w:pPr>
      <w:r>
        <w:t>Figure 2 represents the heat transferred q, which was determined using equation 1. I was wondering if you could clarify how the fin efficiency is determined. I understand how the temperature differences and the heat transfer coefficient is obtained, however, I do not see how the fin efficiency is obtained, which is necessary to calculate q.  Could you please clarify this, thank you.</w:t>
      </w:r>
    </w:p>
  </w:comment>
  <w:comment w:id="114" w:author="Mac C" w:date="2017-03-28T10:49:00Z" w:initials="MC">
    <w:p w14:paraId="34F639C1" w14:textId="3DB8E910" w:rsidR="00585D56" w:rsidRDefault="00585D56">
      <w:pPr>
        <w:pStyle w:val="CommentText"/>
      </w:pPr>
      <w:r>
        <w:rPr>
          <w:rStyle w:val="CommentReference"/>
        </w:rPr>
        <w:annotationRef/>
      </w:r>
      <w:r>
        <w:t>Yes, fin efficiency is calculated by comparing Reynolds numbers. The surface area should be included in the dimensions of the unit.</w:t>
      </w:r>
    </w:p>
  </w:comment>
  <w:comment w:id="115" w:author="Helene Kuhn" w:date="2017-02-10T17:52:00Z" w:initials="HK">
    <w:p w14:paraId="37009676" w14:textId="60BAC164" w:rsidR="00F65E29" w:rsidRDefault="00F65E29">
      <w:pPr>
        <w:pStyle w:val="CommentText"/>
      </w:pPr>
      <w:r>
        <w:rPr>
          <w:rStyle w:val="CommentReference"/>
        </w:rPr>
        <w:annotationRef/>
      </w:r>
      <w:r>
        <w:t>Should the bars in this graph have error bars?</w:t>
      </w:r>
    </w:p>
  </w:comment>
  <w:comment w:id="116" w:author="Mac C" w:date="2017-03-28T11:14:00Z" w:initials="MC">
    <w:p w14:paraId="229DE05B" w14:textId="4B539F93" w:rsidR="001B522F" w:rsidRDefault="001B522F">
      <w:pPr>
        <w:pStyle w:val="CommentText"/>
      </w:pPr>
      <w:r>
        <w:rPr>
          <w:rStyle w:val="CommentReference"/>
        </w:rPr>
        <w:annotationRef/>
      </w:r>
      <w:r>
        <w:t>No since there will only be one run of each unique combination of flow rates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D2C670" w15:done="0"/>
  <w15:commentEx w15:paraId="43BA32B2" w15:done="0"/>
  <w15:commentEx w15:paraId="7E4E9CF5" w15:paraIdParent="43BA32B2" w15:done="0"/>
  <w15:commentEx w15:paraId="1B572986" w15:done="0"/>
  <w15:commentEx w15:paraId="307D3B51" w15:paraIdParent="1B572986" w15:done="0"/>
  <w15:commentEx w15:paraId="46F9801E" w15:done="0"/>
  <w15:commentEx w15:paraId="5EB979A1" w15:done="0"/>
  <w15:commentEx w15:paraId="0DC4E261" w15:done="0"/>
  <w15:commentEx w15:paraId="34F639C1" w15:paraIdParent="0DC4E261" w15:done="0"/>
  <w15:commentEx w15:paraId="37009676" w15:done="0"/>
  <w15:commentEx w15:paraId="229DE05B" w15:paraIdParent="3700967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04123"/>
    <w:multiLevelType w:val="hybridMultilevel"/>
    <w:tmpl w:val="19205D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C124FD8"/>
    <w:multiLevelType w:val="multilevel"/>
    <w:tmpl w:val="B2E4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790CCE"/>
    <w:multiLevelType w:val="hybridMultilevel"/>
    <w:tmpl w:val="CCD6AB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c C">
    <w15:presenceInfo w15:providerId="Windows Live" w15:userId="b2f047ba41aee5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1A6"/>
    <w:rsid w:val="00013016"/>
    <w:rsid w:val="000331A6"/>
    <w:rsid w:val="00040633"/>
    <w:rsid w:val="00042C66"/>
    <w:rsid w:val="000512AE"/>
    <w:rsid w:val="000550AD"/>
    <w:rsid w:val="000920FB"/>
    <w:rsid w:val="000B1046"/>
    <w:rsid w:val="000B6A03"/>
    <w:rsid w:val="000D635D"/>
    <w:rsid w:val="000E4DCF"/>
    <w:rsid w:val="00102FEA"/>
    <w:rsid w:val="00105021"/>
    <w:rsid w:val="0012270B"/>
    <w:rsid w:val="001828CA"/>
    <w:rsid w:val="00182CC8"/>
    <w:rsid w:val="001B522F"/>
    <w:rsid w:val="001D17AE"/>
    <w:rsid w:val="001F6FAE"/>
    <w:rsid w:val="002005C9"/>
    <w:rsid w:val="0021080D"/>
    <w:rsid w:val="00216771"/>
    <w:rsid w:val="0032412D"/>
    <w:rsid w:val="00335B29"/>
    <w:rsid w:val="003501A1"/>
    <w:rsid w:val="00350983"/>
    <w:rsid w:val="003722EC"/>
    <w:rsid w:val="00384C7F"/>
    <w:rsid w:val="00392018"/>
    <w:rsid w:val="003B2C82"/>
    <w:rsid w:val="003C027B"/>
    <w:rsid w:val="003E02E7"/>
    <w:rsid w:val="004221BF"/>
    <w:rsid w:val="00426C86"/>
    <w:rsid w:val="0043287B"/>
    <w:rsid w:val="00434D86"/>
    <w:rsid w:val="00441B48"/>
    <w:rsid w:val="0046061D"/>
    <w:rsid w:val="00467282"/>
    <w:rsid w:val="004862B6"/>
    <w:rsid w:val="0049552A"/>
    <w:rsid w:val="004973C3"/>
    <w:rsid w:val="004A1058"/>
    <w:rsid w:val="004A1B00"/>
    <w:rsid w:val="004E0C68"/>
    <w:rsid w:val="00501F9D"/>
    <w:rsid w:val="0051701C"/>
    <w:rsid w:val="0053377B"/>
    <w:rsid w:val="005525A0"/>
    <w:rsid w:val="005546C8"/>
    <w:rsid w:val="005564A3"/>
    <w:rsid w:val="0056046C"/>
    <w:rsid w:val="00560984"/>
    <w:rsid w:val="00561493"/>
    <w:rsid w:val="005834CD"/>
    <w:rsid w:val="00583BBA"/>
    <w:rsid w:val="00585D56"/>
    <w:rsid w:val="00587541"/>
    <w:rsid w:val="005B35F5"/>
    <w:rsid w:val="005E1D06"/>
    <w:rsid w:val="00662520"/>
    <w:rsid w:val="00681DE9"/>
    <w:rsid w:val="006B073D"/>
    <w:rsid w:val="006C024B"/>
    <w:rsid w:val="006C493D"/>
    <w:rsid w:val="006D6BAC"/>
    <w:rsid w:val="006E30F7"/>
    <w:rsid w:val="006E76F5"/>
    <w:rsid w:val="006F6424"/>
    <w:rsid w:val="00701418"/>
    <w:rsid w:val="00713D95"/>
    <w:rsid w:val="00740DB0"/>
    <w:rsid w:val="007431C8"/>
    <w:rsid w:val="00750056"/>
    <w:rsid w:val="00760C9B"/>
    <w:rsid w:val="00775B32"/>
    <w:rsid w:val="007A033D"/>
    <w:rsid w:val="007A498B"/>
    <w:rsid w:val="007A6FDA"/>
    <w:rsid w:val="007B0493"/>
    <w:rsid w:val="007B2E37"/>
    <w:rsid w:val="007D4A7B"/>
    <w:rsid w:val="007F3A74"/>
    <w:rsid w:val="007F3E1C"/>
    <w:rsid w:val="00821958"/>
    <w:rsid w:val="00821F68"/>
    <w:rsid w:val="0083066F"/>
    <w:rsid w:val="00830C78"/>
    <w:rsid w:val="00833C67"/>
    <w:rsid w:val="00851097"/>
    <w:rsid w:val="00863A2B"/>
    <w:rsid w:val="00875F8C"/>
    <w:rsid w:val="00882FCE"/>
    <w:rsid w:val="00893913"/>
    <w:rsid w:val="008A0977"/>
    <w:rsid w:val="008A3A57"/>
    <w:rsid w:val="008E388E"/>
    <w:rsid w:val="008E38FD"/>
    <w:rsid w:val="008F53B4"/>
    <w:rsid w:val="00903A4F"/>
    <w:rsid w:val="00925E0B"/>
    <w:rsid w:val="009311DE"/>
    <w:rsid w:val="00940BD2"/>
    <w:rsid w:val="00973E64"/>
    <w:rsid w:val="009B0105"/>
    <w:rsid w:val="009B37A3"/>
    <w:rsid w:val="009C5CD4"/>
    <w:rsid w:val="009F5DFF"/>
    <w:rsid w:val="009F6789"/>
    <w:rsid w:val="00A10E92"/>
    <w:rsid w:val="00A24F6E"/>
    <w:rsid w:val="00A72AC0"/>
    <w:rsid w:val="00A964F1"/>
    <w:rsid w:val="00AB0BBF"/>
    <w:rsid w:val="00B02854"/>
    <w:rsid w:val="00B16EC1"/>
    <w:rsid w:val="00B3305B"/>
    <w:rsid w:val="00B604D7"/>
    <w:rsid w:val="00B84DE8"/>
    <w:rsid w:val="00B86050"/>
    <w:rsid w:val="00B9099D"/>
    <w:rsid w:val="00B92A74"/>
    <w:rsid w:val="00BA2181"/>
    <w:rsid w:val="00BC66C9"/>
    <w:rsid w:val="00BD6C04"/>
    <w:rsid w:val="00BE1343"/>
    <w:rsid w:val="00BE7E11"/>
    <w:rsid w:val="00BF5DC9"/>
    <w:rsid w:val="00C124F6"/>
    <w:rsid w:val="00C141BA"/>
    <w:rsid w:val="00C27D16"/>
    <w:rsid w:val="00C57091"/>
    <w:rsid w:val="00C779DD"/>
    <w:rsid w:val="00D0033C"/>
    <w:rsid w:val="00D02390"/>
    <w:rsid w:val="00D125E2"/>
    <w:rsid w:val="00D66517"/>
    <w:rsid w:val="00D807C5"/>
    <w:rsid w:val="00D854D5"/>
    <w:rsid w:val="00D90210"/>
    <w:rsid w:val="00D93F4A"/>
    <w:rsid w:val="00DB0B36"/>
    <w:rsid w:val="00DB5692"/>
    <w:rsid w:val="00DC16E3"/>
    <w:rsid w:val="00DD2696"/>
    <w:rsid w:val="00DD2B35"/>
    <w:rsid w:val="00DE4DAA"/>
    <w:rsid w:val="00E03251"/>
    <w:rsid w:val="00E05207"/>
    <w:rsid w:val="00E13596"/>
    <w:rsid w:val="00E62346"/>
    <w:rsid w:val="00E93B0F"/>
    <w:rsid w:val="00EA52E8"/>
    <w:rsid w:val="00ED4D80"/>
    <w:rsid w:val="00EE0EE6"/>
    <w:rsid w:val="00EF59DE"/>
    <w:rsid w:val="00F11872"/>
    <w:rsid w:val="00F2489A"/>
    <w:rsid w:val="00F33D79"/>
    <w:rsid w:val="00F427F5"/>
    <w:rsid w:val="00F55D38"/>
    <w:rsid w:val="00F56480"/>
    <w:rsid w:val="00F65E29"/>
    <w:rsid w:val="00F9034B"/>
    <w:rsid w:val="00FC1C9F"/>
    <w:rsid w:val="00FD0294"/>
    <w:rsid w:val="00FD3E7C"/>
    <w:rsid w:val="00FD68F7"/>
    <w:rsid w:val="00FF22A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D09CE049-8EA0-435F-A2A6-7A45E41B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character" w:styleId="Hyperlink">
    <w:name w:val="Hyperlink"/>
    <w:basedOn w:val="DefaultParagraphFont"/>
    <w:uiPriority w:val="99"/>
    <w:unhideWhenUsed/>
    <w:rsid w:val="00D125E2"/>
    <w:rPr>
      <w:color w:val="0000FF" w:themeColor="hyperlink"/>
      <w:u w:val="single"/>
    </w:rPr>
  </w:style>
  <w:style w:type="paragraph" w:styleId="ListParagraph">
    <w:name w:val="List Paragraph"/>
    <w:basedOn w:val="Normal"/>
    <w:uiPriority w:val="34"/>
    <w:qFormat/>
    <w:rsid w:val="0046061D"/>
    <w:pPr>
      <w:ind w:left="720"/>
      <w:contextualSpacing/>
    </w:pPr>
  </w:style>
  <w:style w:type="character" w:customStyle="1" w:styleId="apple-converted-space">
    <w:name w:val="apple-converted-space"/>
    <w:basedOn w:val="DefaultParagraphFont"/>
    <w:rsid w:val="007B2E37"/>
  </w:style>
  <w:style w:type="character" w:styleId="PlaceholderText">
    <w:name w:val="Placeholder Text"/>
    <w:basedOn w:val="DefaultParagraphFont"/>
    <w:uiPriority w:val="99"/>
    <w:semiHidden/>
    <w:rsid w:val="009B010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858037468">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04477-5729-487A-B4E6-74F3C9BE1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1393</Words>
  <Characters>7942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 C</dc:creator>
  <cp:lastModifiedBy>Mac C</cp:lastModifiedBy>
  <cp:revision>7</cp:revision>
  <dcterms:created xsi:type="dcterms:W3CDTF">2017-03-28T15:47:00Z</dcterms:created>
  <dcterms:modified xsi:type="dcterms:W3CDTF">2017-03-28T16:21:00Z</dcterms:modified>
</cp:coreProperties>
</file>